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072BF" w:rsidR="00E96EDD" w:rsidP="00D5793D" w:rsidRDefault="00E96EDD" w14:paraId="433D985C" w14:textId="77777777">
      <w:pPr>
        <w:pStyle w:val="Title"/>
      </w:pPr>
    </w:p>
    <w:p w:rsidRPr="00C072BF" w:rsidR="00AC67C8" w:rsidP="36B3F3DA" w:rsidRDefault="6961BD0A" w14:paraId="2331A645" w14:textId="56BD46C5">
      <w:pPr>
        <w:pStyle w:val="Title"/>
        <w:rPr>
          <w:rFonts w:ascii="Cambria" w:hAnsi="Cambria"/>
        </w:rPr>
      </w:pPr>
      <w:r>
        <w:t>ILDS Requirements</w:t>
      </w:r>
    </w:p>
    <w:p w:rsidRPr="00C072BF" w:rsidR="00133AEC" w:rsidP="00D5793D" w:rsidRDefault="00133AEC" w14:paraId="42C46DAC" w14:textId="77777777">
      <w:pPr>
        <w:pStyle w:val="BodyText"/>
      </w:pPr>
    </w:p>
    <w:p w:rsidRPr="00C072BF" w:rsidR="00133AEC" w:rsidP="00133AEC" w:rsidRDefault="00133AEC" w14:paraId="04B039B4" w14:textId="77777777"/>
    <w:p w:rsidRPr="00C072BF" w:rsidR="00133AEC" w:rsidP="00133AEC" w:rsidRDefault="00133AEC" w14:paraId="77A2562D" w14:textId="77777777"/>
    <w:p w:rsidRPr="00C072BF" w:rsidR="00133AEC" w:rsidP="00133AEC" w:rsidRDefault="00133AEC" w14:paraId="29D0E77F" w14:textId="77777777"/>
    <w:p w:rsidRPr="00C072BF" w:rsidR="00133AEC" w:rsidP="00133AEC" w:rsidRDefault="00133AEC" w14:paraId="4E4DC362" w14:textId="77777777"/>
    <w:p w:rsidRPr="00C072BF" w:rsidR="00133AEC" w:rsidP="008B64A3" w:rsidRDefault="00133AEC" w14:paraId="184D750C" w14:textId="77777777">
      <w:pPr>
        <w:jc w:val="center"/>
      </w:pPr>
    </w:p>
    <w:p w:rsidRPr="00C072BF" w:rsidR="00133AEC" w:rsidP="00133AEC" w:rsidRDefault="00133AEC" w14:paraId="6E901D28" w14:textId="77777777"/>
    <w:p w:rsidRPr="00C072BF" w:rsidR="00133AEC" w:rsidP="00133AEC" w:rsidRDefault="00133AEC" w14:paraId="29BB7288" w14:textId="77777777"/>
    <w:p w:rsidRPr="00C072BF" w:rsidR="00133AEC" w:rsidP="00133AEC" w:rsidRDefault="00133AEC" w14:paraId="17258D92" w14:textId="77777777"/>
    <w:p w:rsidRPr="00C072BF" w:rsidR="00133AEC" w:rsidP="00133AEC" w:rsidRDefault="00133AEC" w14:paraId="16B4DC6E" w14:textId="77777777"/>
    <w:p w:rsidRPr="00C072BF" w:rsidR="00133AEC" w:rsidP="00133AEC" w:rsidRDefault="00133AEC" w14:paraId="337918E4" w14:textId="77777777"/>
    <w:p w:rsidRPr="00C072BF" w:rsidR="00133AEC" w:rsidP="00133AEC" w:rsidRDefault="00133AEC" w14:paraId="47BCADC2" w14:textId="77777777"/>
    <w:p w:rsidRPr="00C072BF" w:rsidR="00133AEC" w:rsidP="00133AEC" w:rsidRDefault="00133AEC" w14:paraId="2C62B788" w14:textId="77777777">
      <w:pPr>
        <w:tabs>
          <w:tab w:val="left" w:pos="6600"/>
        </w:tabs>
      </w:pPr>
      <w:r w:rsidRPr="00C072BF">
        <w:tab/>
      </w:r>
    </w:p>
    <w:p w:rsidRPr="00C072BF" w:rsidR="00133AEC" w:rsidP="00133AEC" w:rsidRDefault="00133AEC" w14:paraId="62279DE4" w14:textId="77777777"/>
    <w:p w:rsidRPr="00C072BF" w:rsidR="00D5793D" w:rsidP="00133AEC" w:rsidRDefault="00D5793D" w14:paraId="24E12A97" w14:textId="77777777">
      <w:pPr>
        <w:sectPr w:rsidRPr="00C072BF" w:rsidR="00D5793D" w:rsidSect="00334980">
          <w:headerReference w:type="even" r:id="rId12"/>
          <w:headerReference w:type="default" r:id="rId13"/>
          <w:footerReference w:type="even" r:id="rId14"/>
          <w:footerReference w:type="default" r:id="rId15"/>
          <w:headerReference w:type="first" r:id="rId16"/>
          <w:footerReference w:type="first" r:id="rId17"/>
          <w:pgSz w:w="11906" w:h="16838" w:orient="portrait"/>
          <w:pgMar w:top="1524" w:right="1559" w:bottom="992" w:left="1559" w:header="624" w:footer="501" w:gutter="0"/>
          <w:cols w:space="708"/>
          <w:docGrid w:linePitch="360"/>
        </w:sectPr>
      </w:pPr>
    </w:p>
    <w:tbl>
      <w:tblPr>
        <w:tblStyle w:val="TableGrid"/>
        <w:tblpPr w:leftFromText="142" w:rightFromText="142" w:vertAnchor="page" w:tblpY="568"/>
        <w:tblOverlap w:val="never"/>
        <w:tblW w:w="0" w:type="auto"/>
        <w:tblBorders>
          <w:top w:val="none" w:color="auto" w:sz="0" w:space="0"/>
          <w:left w:val="none" w:color="auto" w:sz="0" w:space="0"/>
          <w:bottom w:val="single" w:color="646464" w:sz="4" w:space="0"/>
          <w:right w:val="none" w:color="auto" w:sz="0" w:space="0"/>
          <w:insideH w:val="none" w:color="auto" w:sz="0" w:space="0"/>
          <w:insideV w:val="none" w:color="auto" w:sz="0" w:space="0"/>
        </w:tblBorders>
        <w:tblLayout w:type="fixed"/>
        <w:tblCellMar>
          <w:left w:w="0" w:type="dxa"/>
          <w:bottom w:w="198" w:type="dxa"/>
          <w:right w:w="0" w:type="dxa"/>
        </w:tblCellMar>
        <w:tblLook w:val="04A0" w:firstRow="1" w:lastRow="0" w:firstColumn="1" w:lastColumn="0" w:noHBand="0" w:noVBand="1"/>
      </w:tblPr>
      <w:tblGrid>
        <w:gridCol w:w="8928"/>
      </w:tblGrid>
      <w:tr w:rsidRPr="00C072BF" w:rsidR="006D4E28" w:rsidTr="00F06990" w14:paraId="416030EF" w14:textId="77777777">
        <w:tc>
          <w:tcPr>
            <w:tcW w:w="8928" w:type="dxa"/>
            <w:tcBorders>
              <w:bottom w:val="nil"/>
            </w:tcBorders>
          </w:tcPr>
          <w:p w:rsidRPr="00C072BF" w:rsidR="006D4E28" w:rsidP="00F06990" w:rsidRDefault="006D4E28" w14:paraId="6D2BB8DF" w14:textId="77777777">
            <w:pPr>
              <w:pStyle w:val="Header"/>
              <w:tabs>
                <w:tab w:val="clear" w:pos="1440"/>
                <w:tab w:val="clear" w:pos="3703"/>
                <w:tab w:val="clear" w:pos="5891"/>
                <w:tab w:val="clear" w:pos="8789"/>
                <w:tab w:val="left" w:pos="3555"/>
              </w:tabs>
            </w:pPr>
          </w:p>
        </w:tc>
      </w:tr>
    </w:tbl>
    <w:p w:rsidRPr="00C072BF" w:rsidR="00BF06A3" w:rsidP="501B5F59" w:rsidRDefault="00B273BF" w14:paraId="22420649" w14:textId="149873E8">
      <w:pPr>
        <w:pStyle w:val="BodyText"/>
        <w:rPr>
          <w:rFonts w:eastAsia="Cambria"/>
          <w:b/>
          <w:bCs/>
          <w:sz w:val="28"/>
          <w:szCs w:val="28"/>
        </w:rPr>
      </w:pPr>
      <w:r w:rsidRPr="501B5F59">
        <w:rPr>
          <w:b/>
          <w:bCs/>
          <w:sz w:val="28"/>
          <w:szCs w:val="28"/>
        </w:rPr>
        <w:t>Table of contents</w:t>
      </w:r>
    </w:p>
    <w:p w:rsidRPr="00C072BF" w:rsidR="006F7E88" w:rsidP="006F7E88" w:rsidRDefault="006F7E88" w14:paraId="59F7E09B" w14:textId="77777777">
      <w:pPr>
        <w:pStyle w:val="BodyText"/>
      </w:pPr>
    </w:p>
    <w:p w:rsidR="00911E5D" w:rsidRDefault="00E96592" w14:paraId="07C7DE9B" w14:textId="0907B9DB">
      <w:pPr>
        <w:pStyle w:val="TOC1"/>
        <w:rPr>
          <w:rFonts w:eastAsiaTheme="minorEastAsia"/>
          <w:caps w:val="0"/>
          <w:noProof/>
          <w:sz w:val="22"/>
          <w:lang w:eastAsia="ja-JP"/>
        </w:rPr>
      </w:pPr>
      <w:r w:rsidRPr="00C072BF">
        <w:rPr>
          <w:noProof/>
          <w:sz w:val="24"/>
        </w:rPr>
        <w:fldChar w:fldCharType="begin"/>
      </w:r>
      <w:r w:rsidRPr="00C072BF" w:rsidR="007C4674">
        <w:instrText xml:space="preserve"> TOC \o "1-5</w:instrText>
      </w:r>
      <w:r w:rsidRPr="00C072BF">
        <w:instrText xml:space="preserve">" \h \z \u </w:instrText>
      </w:r>
      <w:r w:rsidRPr="00C072BF">
        <w:rPr>
          <w:noProof/>
          <w:sz w:val="24"/>
        </w:rPr>
        <w:fldChar w:fldCharType="separate"/>
      </w:r>
      <w:hyperlink w:history="1" w:anchor="_Toc101238920">
        <w:r w:rsidRPr="00F40A58" w:rsidR="00911E5D">
          <w:rPr>
            <w:rStyle w:val="Hyperlink"/>
            <w:noProof/>
          </w:rPr>
          <w:t>1</w:t>
        </w:r>
        <w:r w:rsidR="00911E5D">
          <w:rPr>
            <w:rFonts w:eastAsiaTheme="minorEastAsia"/>
            <w:caps w:val="0"/>
            <w:noProof/>
            <w:sz w:val="22"/>
            <w:lang w:eastAsia="ja-JP"/>
          </w:rPr>
          <w:tab/>
        </w:r>
        <w:r w:rsidRPr="00F40A58" w:rsidR="00911E5D">
          <w:rPr>
            <w:rStyle w:val="Hyperlink"/>
            <w:noProof/>
          </w:rPr>
          <w:t>Overview</w:t>
        </w:r>
        <w:r w:rsidR="00911E5D">
          <w:rPr>
            <w:noProof/>
            <w:webHidden/>
          </w:rPr>
          <w:tab/>
        </w:r>
        <w:r w:rsidR="00911E5D">
          <w:rPr>
            <w:noProof/>
            <w:webHidden/>
          </w:rPr>
          <w:fldChar w:fldCharType="begin"/>
        </w:r>
        <w:r w:rsidR="00911E5D">
          <w:rPr>
            <w:noProof/>
            <w:webHidden/>
          </w:rPr>
          <w:instrText xml:space="preserve"> PAGEREF _Toc101238920 \h </w:instrText>
        </w:r>
        <w:r w:rsidR="00911E5D">
          <w:rPr>
            <w:noProof/>
            <w:webHidden/>
          </w:rPr>
        </w:r>
        <w:r w:rsidR="00911E5D">
          <w:rPr>
            <w:noProof/>
            <w:webHidden/>
          </w:rPr>
          <w:fldChar w:fldCharType="separate"/>
        </w:r>
        <w:r w:rsidR="00911E5D">
          <w:rPr>
            <w:noProof/>
            <w:webHidden/>
          </w:rPr>
          <w:t>3</w:t>
        </w:r>
        <w:r w:rsidR="00911E5D">
          <w:rPr>
            <w:noProof/>
            <w:webHidden/>
          </w:rPr>
          <w:fldChar w:fldCharType="end"/>
        </w:r>
      </w:hyperlink>
    </w:p>
    <w:p w:rsidR="00911E5D" w:rsidRDefault="00911E5D" w14:paraId="19B39775" w14:textId="5BF5F3B0">
      <w:pPr>
        <w:pStyle w:val="TOC1"/>
        <w:rPr>
          <w:rFonts w:eastAsiaTheme="minorEastAsia"/>
          <w:caps w:val="0"/>
          <w:noProof/>
          <w:sz w:val="22"/>
          <w:lang w:eastAsia="ja-JP"/>
        </w:rPr>
      </w:pPr>
      <w:hyperlink w:history="1" w:anchor="_Toc101238921">
        <w:r w:rsidRPr="00F40A58">
          <w:rPr>
            <w:rStyle w:val="Hyperlink"/>
            <w:noProof/>
          </w:rPr>
          <w:t>2</w:t>
        </w:r>
        <w:r>
          <w:rPr>
            <w:rFonts w:eastAsiaTheme="minorEastAsia"/>
            <w:caps w:val="0"/>
            <w:noProof/>
            <w:sz w:val="22"/>
            <w:lang w:eastAsia="ja-JP"/>
          </w:rPr>
          <w:tab/>
        </w:r>
        <w:r w:rsidRPr="00F40A58">
          <w:rPr>
            <w:rStyle w:val="Hyperlink"/>
            <w:noProof/>
          </w:rPr>
          <w:t>Access control</w:t>
        </w:r>
        <w:r>
          <w:rPr>
            <w:noProof/>
            <w:webHidden/>
          </w:rPr>
          <w:tab/>
        </w:r>
        <w:r>
          <w:rPr>
            <w:noProof/>
            <w:webHidden/>
          </w:rPr>
          <w:fldChar w:fldCharType="begin"/>
        </w:r>
        <w:r>
          <w:rPr>
            <w:noProof/>
            <w:webHidden/>
          </w:rPr>
          <w:instrText xml:space="preserve"> PAGEREF _Toc101238921 \h </w:instrText>
        </w:r>
        <w:r>
          <w:rPr>
            <w:noProof/>
            <w:webHidden/>
          </w:rPr>
        </w:r>
        <w:r>
          <w:rPr>
            <w:noProof/>
            <w:webHidden/>
          </w:rPr>
          <w:fldChar w:fldCharType="separate"/>
        </w:r>
        <w:r>
          <w:rPr>
            <w:noProof/>
            <w:webHidden/>
          </w:rPr>
          <w:t>4</w:t>
        </w:r>
        <w:r>
          <w:rPr>
            <w:noProof/>
            <w:webHidden/>
          </w:rPr>
          <w:fldChar w:fldCharType="end"/>
        </w:r>
      </w:hyperlink>
    </w:p>
    <w:p w:rsidR="00911E5D" w:rsidRDefault="00911E5D" w14:paraId="19C6315B" w14:textId="5FB2E3A0">
      <w:pPr>
        <w:pStyle w:val="TOC1"/>
        <w:rPr>
          <w:rFonts w:eastAsiaTheme="minorEastAsia"/>
          <w:caps w:val="0"/>
          <w:noProof/>
          <w:sz w:val="22"/>
          <w:lang w:eastAsia="ja-JP"/>
        </w:rPr>
      </w:pPr>
      <w:hyperlink w:history="1" w:anchor="_Toc101238922">
        <w:r w:rsidRPr="00F40A58">
          <w:rPr>
            <w:rStyle w:val="Hyperlink"/>
            <w:noProof/>
          </w:rPr>
          <w:t>3</w:t>
        </w:r>
        <w:r>
          <w:rPr>
            <w:rFonts w:eastAsiaTheme="minorEastAsia"/>
            <w:caps w:val="0"/>
            <w:noProof/>
            <w:sz w:val="22"/>
            <w:lang w:eastAsia="ja-JP"/>
          </w:rPr>
          <w:tab/>
        </w:r>
        <w:r w:rsidRPr="00F40A58">
          <w:rPr>
            <w:rStyle w:val="Hyperlink"/>
            <w:noProof/>
          </w:rPr>
          <w:t>License data</w:t>
        </w:r>
        <w:r>
          <w:rPr>
            <w:noProof/>
            <w:webHidden/>
          </w:rPr>
          <w:tab/>
        </w:r>
        <w:r>
          <w:rPr>
            <w:noProof/>
            <w:webHidden/>
          </w:rPr>
          <w:fldChar w:fldCharType="begin"/>
        </w:r>
        <w:r>
          <w:rPr>
            <w:noProof/>
            <w:webHidden/>
          </w:rPr>
          <w:instrText xml:space="preserve"> PAGEREF _Toc101238922 \h </w:instrText>
        </w:r>
        <w:r>
          <w:rPr>
            <w:noProof/>
            <w:webHidden/>
          </w:rPr>
        </w:r>
        <w:r>
          <w:rPr>
            <w:noProof/>
            <w:webHidden/>
          </w:rPr>
          <w:fldChar w:fldCharType="separate"/>
        </w:r>
        <w:r>
          <w:rPr>
            <w:noProof/>
            <w:webHidden/>
          </w:rPr>
          <w:t>4</w:t>
        </w:r>
        <w:r>
          <w:rPr>
            <w:noProof/>
            <w:webHidden/>
          </w:rPr>
          <w:fldChar w:fldCharType="end"/>
        </w:r>
      </w:hyperlink>
    </w:p>
    <w:p w:rsidR="00911E5D" w:rsidRDefault="00911E5D" w14:paraId="63603F55" w14:textId="1296367F">
      <w:pPr>
        <w:pStyle w:val="TOC1"/>
        <w:rPr>
          <w:rFonts w:eastAsiaTheme="minorEastAsia"/>
          <w:caps w:val="0"/>
          <w:noProof/>
          <w:sz w:val="22"/>
          <w:lang w:eastAsia="ja-JP"/>
        </w:rPr>
      </w:pPr>
      <w:hyperlink w:history="1" w:anchor="_Toc101238923">
        <w:r w:rsidRPr="00F40A58">
          <w:rPr>
            <w:rStyle w:val="Hyperlink"/>
            <w:noProof/>
          </w:rPr>
          <w:t>4</w:t>
        </w:r>
        <w:r>
          <w:rPr>
            <w:rFonts w:eastAsiaTheme="minorEastAsia"/>
            <w:caps w:val="0"/>
            <w:noProof/>
            <w:sz w:val="22"/>
            <w:lang w:eastAsia="ja-JP"/>
          </w:rPr>
          <w:tab/>
        </w:r>
        <w:r w:rsidRPr="00F40A58">
          <w:rPr>
            <w:rStyle w:val="Hyperlink"/>
            <w:noProof/>
          </w:rPr>
          <w:t>Emission data</w:t>
        </w:r>
        <w:r>
          <w:rPr>
            <w:noProof/>
            <w:webHidden/>
          </w:rPr>
          <w:tab/>
        </w:r>
        <w:r>
          <w:rPr>
            <w:noProof/>
            <w:webHidden/>
          </w:rPr>
          <w:fldChar w:fldCharType="begin"/>
        </w:r>
        <w:r>
          <w:rPr>
            <w:noProof/>
            <w:webHidden/>
          </w:rPr>
          <w:instrText xml:space="preserve"> PAGEREF _Toc101238923 \h </w:instrText>
        </w:r>
        <w:r>
          <w:rPr>
            <w:noProof/>
            <w:webHidden/>
          </w:rPr>
        </w:r>
        <w:r>
          <w:rPr>
            <w:noProof/>
            <w:webHidden/>
          </w:rPr>
          <w:fldChar w:fldCharType="separate"/>
        </w:r>
        <w:r>
          <w:rPr>
            <w:noProof/>
            <w:webHidden/>
          </w:rPr>
          <w:t>5</w:t>
        </w:r>
        <w:r>
          <w:rPr>
            <w:noProof/>
            <w:webHidden/>
          </w:rPr>
          <w:fldChar w:fldCharType="end"/>
        </w:r>
      </w:hyperlink>
    </w:p>
    <w:p w:rsidR="00911E5D" w:rsidRDefault="00911E5D" w14:paraId="7E6A8075" w14:textId="3115019D">
      <w:pPr>
        <w:pStyle w:val="TOC1"/>
        <w:rPr>
          <w:rFonts w:eastAsiaTheme="minorEastAsia"/>
          <w:caps w:val="0"/>
          <w:noProof/>
          <w:sz w:val="22"/>
          <w:lang w:eastAsia="ja-JP"/>
        </w:rPr>
      </w:pPr>
      <w:hyperlink w:history="1" w:anchor="_Toc101238924">
        <w:r w:rsidRPr="00F40A58">
          <w:rPr>
            <w:rStyle w:val="Hyperlink"/>
            <w:noProof/>
          </w:rPr>
          <w:t>5</w:t>
        </w:r>
        <w:r>
          <w:rPr>
            <w:rFonts w:eastAsiaTheme="minorEastAsia"/>
            <w:caps w:val="0"/>
            <w:noProof/>
            <w:sz w:val="22"/>
            <w:lang w:eastAsia="ja-JP"/>
          </w:rPr>
          <w:tab/>
        </w:r>
        <w:r w:rsidRPr="00F40A58">
          <w:rPr>
            <w:rStyle w:val="Hyperlink"/>
            <w:noProof/>
          </w:rPr>
          <w:t>Non functional requirements</w:t>
        </w:r>
        <w:r>
          <w:rPr>
            <w:noProof/>
            <w:webHidden/>
          </w:rPr>
          <w:tab/>
        </w:r>
        <w:r>
          <w:rPr>
            <w:noProof/>
            <w:webHidden/>
          </w:rPr>
          <w:fldChar w:fldCharType="begin"/>
        </w:r>
        <w:r>
          <w:rPr>
            <w:noProof/>
            <w:webHidden/>
          </w:rPr>
          <w:instrText xml:space="preserve"> PAGEREF _Toc101238924 \h </w:instrText>
        </w:r>
        <w:r>
          <w:rPr>
            <w:noProof/>
            <w:webHidden/>
          </w:rPr>
        </w:r>
        <w:r>
          <w:rPr>
            <w:noProof/>
            <w:webHidden/>
          </w:rPr>
          <w:fldChar w:fldCharType="separate"/>
        </w:r>
        <w:r>
          <w:rPr>
            <w:noProof/>
            <w:webHidden/>
          </w:rPr>
          <w:t>13</w:t>
        </w:r>
        <w:r>
          <w:rPr>
            <w:noProof/>
            <w:webHidden/>
          </w:rPr>
          <w:fldChar w:fldCharType="end"/>
        </w:r>
      </w:hyperlink>
    </w:p>
    <w:p w:rsidRPr="00C072BF" w:rsidR="00994F26" w:rsidP="00746442" w:rsidRDefault="00E96592" w14:paraId="5AC31D24" w14:textId="56CF0DE0">
      <w:pPr>
        <w:pStyle w:val="BodyText"/>
      </w:pPr>
      <w:r w:rsidRPr="00C072BF">
        <w:fldChar w:fldCharType="end"/>
      </w:r>
    </w:p>
    <w:p w:rsidRPr="00C072BF" w:rsidR="00994F26" w:rsidP="00746442" w:rsidRDefault="00994F26" w14:paraId="0A41DDBA" w14:textId="77777777">
      <w:pPr>
        <w:pStyle w:val="BodyText"/>
      </w:pPr>
    </w:p>
    <w:p w:rsidRPr="00C072BF" w:rsidR="00994F26" w:rsidP="00746442" w:rsidRDefault="00994F26" w14:paraId="1BE3CE69" w14:textId="77777777">
      <w:pPr>
        <w:pStyle w:val="BodyText"/>
      </w:pPr>
    </w:p>
    <w:p w:rsidRPr="00C072BF" w:rsidR="00994F26" w:rsidP="00746442" w:rsidRDefault="00994F26" w14:paraId="0D726192" w14:textId="77777777">
      <w:pPr>
        <w:pStyle w:val="BodyText"/>
      </w:pPr>
    </w:p>
    <w:p w:rsidRPr="00C072BF" w:rsidR="00994F26" w:rsidP="00746442" w:rsidRDefault="00994F26" w14:paraId="7815E631" w14:textId="77777777">
      <w:pPr>
        <w:pStyle w:val="BodyText"/>
      </w:pPr>
    </w:p>
    <w:p w:rsidRPr="00C072BF" w:rsidR="00994F26" w:rsidP="00746442" w:rsidRDefault="00994F26" w14:paraId="7B2CE2EE" w14:textId="77777777">
      <w:pPr>
        <w:pStyle w:val="BodyText"/>
      </w:pPr>
    </w:p>
    <w:p w:rsidRPr="00C072BF" w:rsidR="00994F26" w:rsidP="006F7E88" w:rsidRDefault="00994F26" w14:paraId="040AAB7E" w14:textId="77777777">
      <w:pPr>
        <w:pStyle w:val="Innhold"/>
        <w:rPr>
          <w:lang w:val="en-US"/>
        </w:rPr>
        <w:sectPr w:rsidRPr="00C072BF" w:rsidR="00994F26" w:rsidSect="00C64213">
          <w:headerReference w:type="default" r:id="rId18"/>
          <w:footerReference w:type="default" r:id="rId19"/>
          <w:headerReference w:type="first" r:id="rId20"/>
          <w:footerReference w:type="first" r:id="rId21"/>
          <w:pgSz w:w="11906" w:h="16838" w:orient="portrait" w:code="9"/>
          <w:pgMar w:top="1534" w:right="1559" w:bottom="851" w:left="1559" w:header="624" w:footer="680" w:gutter="0"/>
          <w:cols w:space="708"/>
          <w:docGrid w:linePitch="360"/>
        </w:sectPr>
      </w:pPr>
    </w:p>
    <w:p w:rsidR="566BD7C7" w:rsidP="566BD7C7" w:rsidRDefault="566BD7C7" w14:paraId="72A22264" w14:textId="76CE7E7C">
      <w:pPr>
        <w:pStyle w:val="Heading1"/>
        <w:rPr/>
      </w:pPr>
      <w:bookmarkStart w:name="_Toc101238920" w:id="0"/>
      <w:r w:rsidR="566BD7C7">
        <w:rPr/>
        <w:t>Overview</w:t>
      </w:r>
      <w:bookmarkEnd w:id="0"/>
    </w:p>
    <w:p w:rsidR="566BD7C7" w:rsidP="78DB9D85" w:rsidRDefault="566BD7C7" w14:paraId="4399A321" w14:textId="00B44620">
      <w:pPr>
        <w:pStyle w:val="BodyText"/>
        <w:rPr>
          <w:rFonts w:ascii="Cambria" w:hAnsi="Cambria" w:eastAsia="Cambria" w:cs=""/>
          <w:sz w:val="22"/>
          <w:szCs w:val="22"/>
        </w:rPr>
      </w:pPr>
      <w:r w:rsidR="78DB9D85">
        <w:drawing>
          <wp:inline wp14:editId="383C7063" wp14:anchorId="5387B3F8">
            <wp:extent cx="5514975" cy="3561754"/>
            <wp:effectExtent l="0" t="0" r="0" b="0"/>
            <wp:docPr id="94649980" name="" title=""/>
            <wp:cNvGraphicFramePr>
              <a:graphicFrameLocks noChangeAspect="1"/>
            </wp:cNvGraphicFramePr>
            <a:graphic>
              <a:graphicData uri="http://schemas.openxmlformats.org/drawingml/2006/picture">
                <pic:pic>
                  <pic:nvPicPr>
                    <pic:cNvPr id="0" name=""/>
                    <pic:cNvPicPr/>
                  </pic:nvPicPr>
                  <pic:blipFill>
                    <a:blip r:embed="R31cde33a60d74832">
                      <a:extLst>
                        <a:ext xmlns:a="http://schemas.openxmlformats.org/drawingml/2006/main" uri="{28A0092B-C50C-407E-A947-70E740481C1C}">
                          <a14:useLocalDpi val="0"/>
                        </a:ext>
                      </a:extLst>
                    </a:blip>
                    <a:stretch>
                      <a:fillRect/>
                    </a:stretch>
                  </pic:blipFill>
                  <pic:spPr>
                    <a:xfrm>
                      <a:off x="0" y="0"/>
                      <a:ext cx="5514975" cy="3561754"/>
                    </a:xfrm>
                    <a:prstGeom prst="rect">
                      <a:avLst/>
                    </a:prstGeom>
                  </pic:spPr>
                </pic:pic>
              </a:graphicData>
            </a:graphic>
          </wp:inline>
        </w:drawing>
      </w:r>
    </w:p>
    <w:p w:rsidR="566BD7C7" w:rsidRDefault="566BD7C7" w14:paraId="1AA2521F" w14:textId="3BFA3E3A">
      <w:r>
        <w:br w:type="page"/>
      </w:r>
    </w:p>
    <w:p w:rsidR="566BD7C7" w:rsidP="566BD7C7" w:rsidRDefault="566BD7C7" w14:paraId="1D4F1EA3" w14:textId="17F093C0">
      <w:pPr>
        <w:pStyle w:val="BodyText"/>
        <w:rPr>
          <w:rFonts w:eastAsia="Cambria"/>
        </w:rPr>
      </w:pPr>
    </w:p>
    <w:p w:rsidR="34E84299" w:rsidP="097F6E81" w:rsidRDefault="34E84299" w14:paraId="346C4F8D" w14:textId="7379B54F">
      <w:pPr>
        <w:pStyle w:val="Heading1"/>
      </w:pPr>
      <w:bookmarkStart w:name="_Toc101238921" w:id="1"/>
      <w:r>
        <w:t>Access control</w:t>
      </w:r>
      <w:bookmarkEnd w:id="1"/>
    </w:p>
    <w:p w:rsidRPr="00C072BF" w:rsidR="00EF2B60" w:rsidP="566BD7C7" w:rsidRDefault="00EF2B60" w14:paraId="45E85CF5" w14:textId="77777777">
      <w:pPr>
        <w:pStyle w:val="BodyText"/>
        <w:tabs>
          <w:tab w:val="left" w:pos="1920"/>
        </w:tabs>
        <w:rPr>
          <w:b/>
          <w:bCs/>
        </w:rPr>
      </w:pPr>
    </w:p>
    <w:tbl>
      <w:tblPr>
        <w:tblStyle w:val="TableGrid"/>
        <w:tblW w:w="8775" w:type="dxa"/>
        <w:tblLayout w:type="fixed"/>
        <w:tblLook w:val="06A0" w:firstRow="1" w:lastRow="0" w:firstColumn="1" w:lastColumn="0" w:noHBand="1" w:noVBand="1"/>
      </w:tblPr>
      <w:tblGrid>
        <w:gridCol w:w="705"/>
        <w:gridCol w:w="990"/>
        <w:gridCol w:w="7080"/>
      </w:tblGrid>
      <w:tr w:rsidR="097F6E81" w:rsidTr="78DB9D85" w14:paraId="66BC49AF" w14:textId="77777777">
        <w:tc>
          <w:tcPr>
            <w:tcW w:w="705" w:type="dxa"/>
            <w:tcMar/>
          </w:tcPr>
          <w:p w:rsidR="097F6E81" w:rsidP="097F6E81" w:rsidRDefault="097F6E81" w14:paraId="13F2BFC1" w14:textId="3D816F6F">
            <w:pPr>
              <w:pStyle w:val="BodyText"/>
              <w:rPr>
                <w:rFonts w:eastAsia="Cambria"/>
                <w:b/>
                <w:bCs/>
                <w:color w:val="000000" w:themeColor="text1"/>
              </w:rPr>
            </w:pPr>
            <w:r w:rsidRPr="097F6E81">
              <w:rPr>
                <w:b/>
                <w:bCs/>
                <w:lang w:val="en-GB"/>
              </w:rPr>
              <w:t>Id</w:t>
            </w:r>
          </w:p>
        </w:tc>
        <w:tc>
          <w:tcPr>
            <w:tcW w:w="990" w:type="dxa"/>
            <w:tcMar/>
          </w:tcPr>
          <w:p w:rsidR="097F6E81" w:rsidP="097F6E81" w:rsidRDefault="097F6E81" w14:paraId="123C815F" w14:textId="3224B902">
            <w:pPr>
              <w:pStyle w:val="BodyText"/>
              <w:rPr>
                <w:rFonts w:eastAsia="Cambria"/>
                <w:b/>
                <w:bCs/>
                <w:color w:val="000000" w:themeColor="text1"/>
              </w:rPr>
            </w:pPr>
            <w:r w:rsidRPr="097F6E81">
              <w:rPr>
                <w:b/>
                <w:bCs/>
                <w:lang w:val="en-GB"/>
              </w:rPr>
              <w:t>Pri</w:t>
            </w:r>
          </w:p>
        </w:tc>
        <w:tc>
          <w:tcPr>
            <w:tcW w:w="7080" w:type="dxa"/>
            <w:tcMar/>
          </w:tcPr>
          <w:p w:rsidR="097F6E81" w:rsidP="097F6E81" w:rsidRDefault="097F6E81" w14:paraId="3C97E0E6" w14:textId="0021C6F8">
            <w:pPr>
              <w:pStyle w:val="BodyText"/>
              <w:rPr>
                <w:rFonts w:eastAsia="Cambria"/>
                <w:b/>
                <w:bCs/>
                <w:color w:val="000000" w:themeColor="text1"/>
              </w:rPr>
            </w:pPr>
            <w:r w:rsidRPr="097F6E81">
              <w:rPr>
                <w:b/>
                <w:bCs/>
                <w:lang w:val="en-GB"/>
              </w:rPr>
              <w:t>Requirement</w:t>
            </w:r>
          </w:p>
        </w:tc>
      </w:tr>
      <w:tr w:rsidR="097F6E81" w:rsidTr="78DB9D85" w14:paraId="7BDF39DC" w14:textId="77777777">
        <w:tc>
          <w:tcPr>
            <w:tcW w:w="705" w:type="dxa"/>
            <w:shd w:val="clear" w:color="auto" w:fill="D9D9D9" w:themeFill="background1" w:themeFillShade="D9"/>
            <w:tcMar/>
          </w:tcPr>
          <w:p w:rsidR="097F6E81" w:rsidP="097F6E81" w:rsidRDefault="097F6E81" w14:paraId="3B849527" w14:textId="49B1070A">
            <w:pPr>
              <w:pStyle w:val="BodyText"/>
              <w:rPr>
                <w:rFonts w:eastAsia="Cambria"/>
                <w:color w:val="000000" w:themeColor="text1"/>
              </w:rPr>
            </w:pPr>
            <w:r w:rsidRPr="097F6E81">
              <w:rPr>
                <w:lang w:val="en-GB"/>
              </w:rPr>
              <w:t>1.1</w:t>
            </w:r>
          </w:p>
        </w:tc>
        <w:tc>
          <w:tcPr>
            <w:tcW w:w="990" w:type="dxa"/>
            <w:shd w:val="clear" w:color="auto" w:fill="D9D9D9" w:themeFill="background1" w:themeFillShade="D9"/>
            <w:tcMar/>
          </w:tcPr>
          <w:p w:rsidR="097F6E81" w:rsidP="097F6E81" w:rsidRDefault="097F6E81" w14:paraId="5AFB0B4D" w14:textId="0047BBD7">
            <w:pPr>
              <w:pStyle w:val="BodyText"/>
              <w:rPr>
                <w:rFonts w:eastAsia="Cambria"/>
                <w:color w:val="000000" w:themeColor="text1"/>
              </w:rPr>
            </w:pPr>
            <w:r w:rsidRPr="097F6E81">
              <w:rPr>
                <w:lang w:val="en-GB"/>
              </w:rPr>
              <w:t>Must</w:t>
            </w:r>
          </w:p>
          <w:p w:rsidR="097F6E81" w:rsidP="097F6E81" w:rsidRDefault="097F6E81" w14:paraId="063377C1" w14:textId="682CDB66">
            <w:pPr>
              <w:pStyle w:val="BodyText"/>
              <w:rPr>
                <w:rFonts w:eastAsia="Cambria"/>
                <w:color w:val="000000" w:themeColor="text1"/>
              </w:rPr>
            </w:pPr>
            <w:r w:rsidRPr="097F6E81">
              <w:rPr>
                <w:lang w:val="en-GB"/>
              </w:rPr>
              <w:t>have</w:t>
            </w:r>
          </w:p>
        </w:tc>
        <w:tc>
          <w:tcPr>
            <w:tcW w:w="7080" w:type="dxa"/>
            <w:shd w:val="clear" w:color="auto" w:fill="D9D9D9" w:themeFill="background1" w:themeFillShade="D9"/>
            <w:tcMar/>
          </w:tcPr>
          <w:p w:rsidR="097F6E81" w:rsidP="097F6E81" w:rsidRDefault="0BA7A152" w14:paraId="4FD5BAFA" w14:textId="41CA8E53">
            <w:pPr>
              <w:pStyle w:val="BodyText"/>
              <w:rPr>
                <w:rFonts w:eastAsia="Cambria"/>
                <w:b/>
                <w:bCs/>
                <w:color w:val="000000" w:themeColor="text1"/>
              </w:rPr>
            </w:pPr>
            <w:r w:rsidRPr="2B076BDB">
              <w:rPr>
                <w:b/>
                <w:bCs/>
                <w:lang w:val="en-GB"/>
              </w:rPr>
              <w:t>Epic</w:t>
            </w:r>
          </w:p>
          <w:p w:rsidR="097F6E81" w:rsidP="2B076BDB" w:rsidRDefault="0BA7A152" w14:paraId="103345DB" w14:textId="51843BC5">
            <w:pPr>
              <w:pStyle w:val="BodyText"/>
              <w:rPr>
                <w:rFonts w:eastAsia="Cambria"/>
                <w:color w:val="000000" w:themeColor="text1"/>
              </w:rPr>
            </w:pPr>
            <w:r w:rsidRPr="2B076BDB">
              <w:rPr>
                <w:lang w:val="en-GB"/>
              </w:rPr>
              <w:t xml:space="preserve">As a partner </w:t>
            </w:r>
          </w:p>
          <w:p w:rsidR="097F6E81" w:rsidP="097F6E81" w:rsidRDefault="0BA7A152" w14:paraId="660FA4CD" w14:textId="23D84D64">
            <w:pPr>
              <w:pStyle w:val="BodyText"/>
              <w:rPr>
                <w:rFonts w:eastAsia="Cambria"/>
                <w:color w:val="000000" w:themeColor="text1"/>
              </w:rPr>
            </w:pPr>
            <w:r w:rsidRPr="2B076BDB">
              <w:rPr>
                <w:lang w:val="en-GB"/>
              </w:rPr>
              <w:t>I would like to have access control</w:t>
            </w:r>
          </w:p>
          <w:p w:rsidR="097F6E81" w:rsidP="097F6E81" w:rsidRDefault="097F6E81" w14:paraId="07977D18" w14:textId="5DFA5E71">
            <w:pPr>
              <w:pStyle w:val="BodyText"/>
              <w:rPr>
                <w:rFonts w:eastAsia="Cambria"/>
              </w:rPr>
            </w:pPr>
          </w:p>
        </w:tc>
      </w:tr>
      <w:tr w:rsidR="097F6E81" w:rsidTr="78DB9D85" w14:paraId="1CE51703" w14:textId="77777777">
        <w:tc>
          <w:tcPr>
            <w:tcW w:w="705" w:type="dxa"/>
            <w:tcMar/>
          </w:tcPr>
          <w:p w:rsidR="097F6E81" w:rsidP="097F6E81" w:rsidRDefault="097F6E81" w14:paraId="1A80FFFA" w14:textId="53E02A21">
            <w:pPr>
              <w:pStyle w:val="BodyText"/>
              <w:rPr>
                <w:rFonts w:eastAsia="Cambria"/>
                <w:color w:val="000000" w:themeColor="text1"/>
              </w:rPr>
            </w:pPr>
            <w:r w:rsidRPr="097F6E81">
              <w:rPr>
                <w:lang w:val="en-GB"/>
              </w:rPr>
              <w:t>1.1.1</w:t>
            </w:r>
          </w:p>
        </w:tc>
        <w:tc>
          <w:tcPr>
            <w:tcW w:w="990" w:type="dxa"/>
            <w:tcMar/>
          </w:tcPr>
          <w:p w:rsidR="097F6E81" w:rsidP="097F6E81" w:rsidRDefault="097F6E81" w14:paraId="62741960" w14:textId="66B7D8A0">
            <w:pPr>
              <w:pStyle w:val="BodyText"/>
              <w:rPr>
                <w:rFonts w:eastAsia="Cambria"/>
                <w:color w:val="000000" w:themeColor="text1"/>
              </w:rPr>
            </w:pPr>
            <w:r w:rsidRPr="097F6E81">
              <w:rPr>
                <w:lang w:val="en-GB"/>
              </w:rPr>
              <w:t>Must</w:t>
            </w:r>
          </w:p>
          <w:p w:rsidR="097F6E81" w:rsidP="097F6E81" w:rsidRDefault="097F6E81" w14:paraId="32531901" w14:textId="744669DD">
            <w:pPr>
              <w:pStyle w:val="BodyText"/>
              <w:rPr>
                <w:rFonts w:eastAsia="Cambria"/>
                <w:color w:val="000000" w:themeColor="text1"/>
              </w:rPr>
            </w:pPr>
            <w:r w:rsidRPr="097F6E81">
              <w:rPr>
                <w:lang w:val="en-GB"/>
              </w:rPr>
              <w:t>have</w:t>
            </w:r>
          </w:p>
        </w:tc>
        <w:tc>
          <w:tcPr>
            <w:tcW w:w="7080" w:type="dxa"/>
            <w:tcMar/>
          </w:tcPr>
          <w:p w:rsidR="097F6E81" w:rsidP="097F6E81" w:rsidRDefault="097F6E81" w14:paraId="23F50FD3" w14:textId="0EAEFA3B">
            <w:pPr>
              <w:pStyle w:val="BodyText"/>
              <w:rPr>
                <w:rFonts w:eastAsia="Cambria"/>
                <w:b/>
                <w:bCs/>
                <w:color w:val="000000" w:themeColor="text1"/>
              </w:rPr>
            </w:pPr>
            <w:r w:rsidRPr="097F6E81">
              <w:rPr>
                <w:b/>
                <w:bCs/>
                <w:lang w:val="en-GB"/>
              </w:rPr>
              <w:t>User Story</w:t>
            </w:r>
          </w:p>
          <w:p w:rsidR="097F6E81" w:rsidP="2B076BDB" w:rsidRDefault="0BA7A152" w14:paraId="0230807E" w14:textId="3C317B71">
            <w:pPr>
              <w:pStyle w:val="BodyText"/>
              <w:rPr>
                <w:rFonts w:eastAsia="Cambria"/>
                <w:color w:val="000000" w:themeColor="text1"/>
              </w:rPr>
            </w:pPr>
            <w:r w:rsidRPr="2B076BDB">
              <w:rPr>
                <w:lang w:val="en-GB"/>
              </w:rPr>
              <w:t xml:space="preserve">As a partner </w:t>
            </w:r>
          </w:p>
          <w:p w:rsidR="097F6E81" w:rsidP="2B076BDB" w:rsidRDefault="0BA7A152" w14:paraId="31862E2A" w14:textId="356AD464">
            <w:pPr>
              <w:pStyle w:val="BodyText"/>
              <w:rPr>
                <w:rFonts w:eastAsia="Cambria"/>
                <w:color w:val="000000" w:themeColor="text1"/>
              </w:rPr>
            </w:pPr>
            <w:r w:rsidRPr="2B076BDB">
              <w:rPr>
                <w:lang w:val="en-GB"/>
              </w:rPr>
              <w:t xml:space="preserve">I would like to authenticate myself </w:t>
            </w:r>
          </w:p>
          <w:p w:rsidR="097F6E81" w:rsidP="097F6E81" w:rsidRDefault="0BA7A152" w14:paraId="31663E0D" w14:textId="6E01056E">
            <w:pPr>
              <w:pStyle w:val="BodyText"/>
              <w:rPr>
                <w:rFonts w:eastAsia="Cambria"/>
                <w:color w:val="000000" w:themeColor="text1"/>
              </w:rPr>
            </w:pPr>
            <w:r w:rsidRPr="2B076BDB">
              <w:rPr>
                <w:lang w:val="en-GB"/>
              </w:rPr>
              <w:t>So that I can identify as a valid user</w:t>
            </w:r>
          </w:p>
          <w:p w:rsidR="097F6E81" w:rsidP="097F6E81" w:rsidRDefault="097F6E81" w14:paraId="593A55A7" w14:textId="2077AEE6">
            <w:pPr>
              <w:pStyle w:val="BodyText"/>
              <w:rPr>
                <w:rFonts w:eastAsia="Cambria"/>
              </w:rPr>
            </w:pPr>
          </w:p>
          <w:p w:rsidR="097F6E81" w:rsidP="097F6E81" w:rsidRDefault="097F6E81" w14:paraId="32D641E7" w14:textId="4460E292">
            <w:pPr>
              <w:pStyle w:val="BodyText"/>
              <w:rPr>
                <w:rFonts w:eastAsia="Cambria"/>
                <w:b/>
                <w:bCs/>
                <w:color w:val="000000" w:themeColor="text1"/>
              </w:rPr>
            </w:pPr>
            <w:r w:rsidRPr="097F6E81">
              <w:rPr>
                <w:b/>
                <w:bCs/>
                <w:lang w:val="en-GB"/>
              </w:rPr>
              <w:t>Acceptance Criteria</w:t>
            </w:r>
          </w:p>
          <w:p w:rsidR="097F6E81" w:rsidP="097F6E81" w:rsidRDefault="0BA7A152" w14:paraId="65AAB78D" w14:textId="1BCA2F3E">
            <w:pPr>
              <w:pStyle w:val="BodyText"/>
              <w:rPr>
                <w:rFonts w:eastAsia="Cambria"/>
                <w:color w:val="000000" w:themeColor="text1"/>
              </w:rPr>
            </w:pPr>
            <w:r w:rsidRPr="2B076BDB">
              <w:rPr>
                <w:lang w:val="en-GB"/>
              </w:rPr>
              <w:t>Mechanism for authentication implemented</w:t>
            </w:r>
          </w:p>
          <w:p w:rsidR="097F6E81" w:rsidP="097F6E81" w:rsidRDefault="097F6E81" w14:paraId="5264680C" w14:textId="7D6963C9">
            <w:pPr>
              <w:pStyle w:val="BodyText"/>
              <w:rPr>
                <w:rFonts w:eastAsia="Cambria"/>
              </w:rPr>
            </w:pPr>
          </w:p>
        </w:tc>
      </w:tr>
      <w:tr w:rsidR="097F6E81" w:rsidTr="78DB9D85" w14:paraId="7B9B2639" w14:textId="77777777">
        <w:tc>
          <w:tcPr>
            <w:tcW w:w="705" w:type="dxa"/>
            <w:tcMar/>
          </w:tcPr>
          <w:p w:rsidR="097F6E81" w:rsidP="097F6E81" w:rsidRDefault="097F6E81" w14:paraId="74B16D7C" w14:textId="246C4138">
            <w:pPr>
              <w:pStyle w:val="BodyText"/>
              <w:rPr>
                <w:rFonts w:eastAsia="Cambria"/>
                <w:color w:val="000000" w:themeColor="text1"/>
              </w:rPr>
            </w:pPr>
            <w:r w:rsidRPr="097F6E81">
              <w:rPr>
                <w:lang w:val="en-GB"/>
              </w:rPr>
              <w:t>1.1.2</w:t>
            </w:r>
          </w:p>
        </w:tc>
        <w:tc>
          <w:tcPr>
            <w:tcW w:w="990" w:type="dxa"/>
            <w:tcMar/>
          </w:tcPr>
          <w:p w:rsidR="097F6E81" w:rsidP="097F6E81" w:rsidRDefault="097F6E81" w14:paraId="06FD1E1F" w14:textId="1E4CE033">
            <w:pPr>
              <w:pStyle w:val="BodyText"/>
              <w:rPr>
                <w:rFonts w:eastAsia="Cambria"/>
                <w:color w:val="000000" w:themeColor="text1"/>
              </w:rPr>
            </w:pPr>
            <w:r w:rsidRPr="097F6E81">
              <w:rPr>
                <w:lang w:val="en-GB"/>
              </w:rPr>
              <w:t>Must</w:t>
            </w:r>
          </w:p>
          <w:p w:rsidR="097F6E81" w:rsidP="097F6E81" w:rsidRDefault="097F6E81" w14:paraId="014D7E3E" w14:textId="1CC19CAD">
            <w:pPr>
              <w:pStyle w:val="BodyText"/>
              <w:rPr>
                <w:rFonts w:eastAsia="Cambria"/>
                <w:color w:val="000000" w:themeColor="text1"/>
              </w:rPr>
            </w:pPr>
            <w:r w:rsidRPr="097F6E81">
              <w:rPr>
                <w:lang w:val="en-GB"/>
              </w:rPr>
              <w:t>have</w:t>
            </w:r>
          </w:p>
        </w:tc>
        <w:tc>
          <w:tcPr>
            <w:tcW w:w="7080" w:type="dxa"/>
            <w:tcMar/>
          </w:tcPr>
          <w:p w:rsidR="097F6E81" w:rsidP="097F6E81" w:rsidRDefault="097F6E81" w14:paraId="2452820E" w14:textId="1B9C23DC">
            <w:pPr>
              <w:pStyle w:val="BodyText"/>
              <w:rPr>
                <w:rFonts w:eastAsia="Cambria"/>
                <w:b/>
                <w:bCs/>
                <w:color w:val="000000" w:themeColor="text1"/>
              </w:rPr>
            </w:pPr>
            <w:r w:rsidRPr="097F6E81">
              <w:rPr>
                <w:b/>
                <w:bCs/>
                <w:lang w:val="en-GB"/>
              </w:rPr>
              <w:t>User Story</w:t>
            </w:r>
          </w:p>
          <w:p w:rsidR="097F6E81" w:rsidP="2B076BDB" w:rsidRDefault="0BA7A152" w14:paraId="1A487347" w14:textId="03786DAB">
            <w:pPr>
              <w:pStyle w:val="BodyText"/>
              <w:rPr>
                <w:rFonts w:eastAsia="Cambria"/>
                <w:color w:val="000000" w:themeColor="text1"/>
              </w:rPr>
            </w:pPr>
            <w:r w:rsidRPr="2B076BDB">
              <w:rPr>
                <w:lang w:val="en-GB"/>
              </w:rPr>
              <w:t xml:space="preserve">As a partner </w:t>
            </w:r>
          </w:p>
          <w:p w:rsidR="097F6E81" w:rsidP="2B076BDB" w:rsidRDefault="0BA7A152" w14:paraId="31BAB18E" w14:textId="38FC78AE">
            <w:pPr>
              <w:pStyle w:val="BodyText"/>
              <w:rPr>
                <w:rFonts w:eastAsia="Cambria"/>
                <w:color w:val="000000" w:themeColor="text1"/>
              </w:rPr>
            </w:pPr>
            <w:r w:rsidRPr="2B076BDB">
              <w:rPr>
                <w:lang w:val="en-GB"/>
              </w:rPr>
              <w:t xml:space="preserve">I would like access to my data </w:t>
            </w:r>
          </w:p>
          <w:p w:rsidR="097F6E81" w:rsidP="097F6E81" w:rsidRDefault="0BA7A152" w14:paraId="3B5241E9" w14:textId="3AED7FA9">
            <w:pPr>
              <w:pStyle w:val="BodyText"/>
              <w:rPr>
                <w:rFonts w:eastAsia="Cambria"/>
                <w:color w:val="000000" w:themeColor="text1"/>
              </w:rPr>
            </w:pPr>
            <w:r w:rsidRPr="2B076BDB">
              <w:rPr>
                <w:lang w:val="en-GB"/>
              </w:rPr>
              <w:t>So that I can access data that belongs to me</w:t>
            </w:r>
          </w:p>
          <w:p w:rsidR="097F6E81" w:rsidP="097F6E81" w:rsidRDefault="097F6E81" w14:paraId="602D9131" w14:textId="03BED029">
            <w:pPr>
              <w:pStyle w:val="BodyText"/>
              <w:rPr>
                <w:rFonts w:eastAsia="Cambria"/>
              </w:rPr>
            </w:pPr>
          </w:p>
          <w:p w:rsidR="097F6E81" w:rsidP="097F6E81" w:rsidRDefault="097F6E81" w14:paraId="1A2B79E9" w14:textId="1F693AE4">
            <w:pPr>
              <w:pStyle w:val="BodyText"/>
              <w:rPr>
                <w:rFonts w:eastAsia="Cambria"/>
                <w:b/>
                <w:bCs/>
                <w:color w:val="000000" w:themeColor="text1"/>
              </w:rPr>
            </w:pPr>
            <w:r w:rsidRPr="097F6E81">
              <w:rPr>
                <w:b/>
                <w:bCs/>
                <w:lang w:val="en-GB"/>
              </w:rPr>
              <w:t>Acceptance Criteria</w:t>
            </w:r>
          </w:p>
          <w:p w:rsidR="097F6E81" w:rsidP="097F6E81" w:rsidRDefault="0BA7A152" w14:paraId="4A00311B" w14:textId="7ECF7DE0">
            <w:pPr>
              <w:pStyle w:val="BodyText"/>
              <w:rPr>
                <w:rFonts w:eastAsia="Cambria"/>
                <w:color w:val="000000" w:themeColor="text1"/>
              </w:rPr>
            </w:pPr>
            <w:r w:rsidRPr="2B076BDB">
              <w:rPr>
                <w:lang w:val="en-GB"/>
              </w:rPr>
              <w:t>Mechanism for authorization implemented</w:t>
            </w:r>
          </w:p>
          <w:p w:rsidR="097F6E81" w:rsidP="097F6E81" w:rsidRDefault="097F6E81" w14:paraId="50059A84" w14:textId="39A69D85">
            <w:pPr>
              <w:pStyle w:val="BodyText"/>
              <w:rPr>
                <w:rFonts w:eastAsia="Cambria"/>
              </w:rPr>
            </w:pPr>
          </w:p>
        </w:tc>
      </w:tr>
      <w:tr w:rsidR="097F6E81" w:rsidTr="78DB9D85" w14:paraId="6DB35215" w14:textId="77777777">
        <w:tc>
          <w:tcPr>
            <w:tcW w:w="705" w:type="dxa"/>
            <w:tcMar/>
          </w:tcPr>
          <w:p w:rsidR="097F6E81" w:rsidP="097F6E81" w:rsidRDefault="097F6E81" w14:paraId="3628C01A" w14:textId="37C5CBD7">
            <w:pPr>
              <w:pStyle w:val="BodyText"/>
              <w:rPr>
                <w:rFonts w:eastAsia="Cambria"/>
                <w:color w:val="000000" w:themeColor="text1"/>
              </w:rPr>
            </w:pPr>
            <w:r w:rsidRPr="097F6E81">
              <w:rPr>
                <w:lang w:val="en-GB"/>
              </w:rPr>
              <w:t>1.1.3</w:t>
            </w:r>
          </w:p>
        </w:tc>
        <w:tc>
          <w:tcPr>
            <w:tcW w:w="990" w:type="dxa"/>
            <w:tcMar/>
          </w:tcPr>
          <w:p w:rsidR="097F6E81" w:rsidP="097F6E81" w:rsidRDefault="097F6E81" w14:paraId="58A0F5F7" w14:textId="1EAC5329">
            <w:pPr>
              <w:pStyle w:val="BodyText"/>
              <w:rPr>
                <w:rFonts w:eastAsia="Cambria"/>
                <w:color w:val="000000" w:themeColor="text1"/>
              </w:rPr>
            </w:pPr>
            <w:r w:rsidRPr="097F6E81">
              <w:rPr>
                <w:lang w:val="en-GB"/>
              </w:rPr>
              <w:t>Must</w:t>
            </w:r>
          </w:p>
          <w:p w:rsidR="097F6E81" w:rsidP="097F6E81" w:rsidRDefault="097F6E81" w14:paraId="6EF208D4" w14:textId="63BC95F5">
            <w:pPr>
              <w:pStyle w:val="BodyText"/>
              <w:rPr>
                <w:rFonts w:eastAsia="Cambria"/>
                <w:color w:val="000000" w:themeColor="text1"/>
              </w:rPr>
            </w:pPr>
            <w:r w:rsidRPr="097F6E81">
              <w:rPr>
                <w:lang w:val="en-GB"/>
              </w:rPr>
              <w:t>have</w:t>
            </w:r>
          </w:p>
        </w:tc>
        <w:tc>
          <w:tcPr>
            <w:tcW w:w="7080" w:type="dxa"/>
            <w:tcMar/>
          </w:tcPr>
          <w:p w:rsidR="097F6E81" w:rsidP="097F6E81" w:rsidRDefault="097F6E81" w14:paraId="6E922993" w14:textId="308C1887">
            <w:pPr>
              <w:pStyle w:val="BodyText"/>
              <w:rPr>
                <w:rFonts w:eastAsia="Cambria"/>
                <w:b w:val="1"/>
                <w:bCs w:val="1"/>
                <w:color w:val="000000" w:themeColor="text1"/>
              </w:rPr>
            </w:pPr>
            <w:commentRangeStart w:id="510137882"/>
            <w:r w:rsidRPr="78DB9D85" w:rsidR="0B4AEE83">
              <w:rPr>
                <w:b w:val="1"/>
                <w:bCs w:val="1"/>
                <w:lang w:val="en-GB"/>
              </w:rPr>
              <w:t>User Story</w:t>
            </w:r>
          </w:p>
          <w:p w:rsidR="097F6E81" w:rsidP="2B076BDB" w:rsidRDefault="0BA7A152" w14:paraId="68D93C9F" w14:textId="14C7BDC7">
            <w:pPr>
              <w:pStyle w:val="BodyText"/>
              <w:rPr>
                <w:rFonts w:eastAsia="Cambria"/>
                <w:color w:val="000000" w:themeColor="text1"/>
              </w:rPr>
            </w:pPr>
            <w:r w:rsidRPr="2B076BDB">
              <w:rPr>
                <w:lang w:val="en-GB"/>
              </w:rPr>
              <w:t>As a partner</w:t>
            </w:r>
          </w:p>
          <w:p w:rsidR="097F6E81" w:rsidP="2B076BDB" w:rsidRDefault="0BA7A152" w14:paraId="246B3115" w14:textId="1BD2587D">
            <w:pPr>
              <w:pStyle w:val="BodyText"/>
              <w:rPr>
                <w:rFonts w:eastAsia="Cambria"/>
                <w:color w:val="000000" w:themeColor="text1"/>
              </w:rPr>
            </w:pPr>
            <w:r w:rsidRPr="2B076BDB">
              <w:rPr>
                <w:lang w:val="en-GB"/>
              </w:rPr>
              <w:t xml:space="preserve">I need my data to be restricted </w:t>
            </w:r>
          </w:p>
          <w:p w:rsidR="097F6E81" w:rsidP="2B076BDB" w:rsidRDefault="0BA7A152" w14:paraId="0F1195F1" w14:textId="072782C6">
            <w:pPr>
              <w:pStyle w:val="BodyText"/>
              <w:rPr>
                <w:rFonts w:eastAsia="Cambria"/>
                <w:color w:val="000000" w:themeColor="text1"/>
              </w:rPr>
            </w:pPr>
            <w:r w:rsidRPr="78DB9D85" w:rsidR="5A2B509D">
              <w:rPr>
                <w:lang w:val="en-GB"/>
              </w:rPr>
              <w:t xml:space="preserve">So that only license partners </w:t>
            </w:r>
            <w:r w:rsidRPr="78DB9D85" w:rsidR="7A9DAAB0">
              <w:rPr>
                <w:lang w:val="en-GB"/>
              </w:rPr>
              <w:t>can access my</w:t>
            </w:r>
            <w:r w:rsidRPr="78DB9D85" w:rsidR="5A2B509D">
              <w:rPr>
                <w:lang w:val="en-GB"/>
              </w:rPr>
              <w:t xml:space="preserve"> data</w:t>
            </w:r>
            <w:commentRangeEnd w:id="510137882"/>
            <w:r>
              <w:rPr>
                <w:rStyle w:val="CommentReference"/>
              </w:rPr>
              <w:commentReference w:id="510137882"/>
            </w:r>
          </w:p>
          <w:p w:rsidR="097F6E81" w:rsidP="097F6E81" w:rsidRDefault="097F6E81" w14:paraId="49FE2736" w14:textId="1C128603">
            <w:pPr>
              <w:pStyle w:val="BodyText"/>
              <w:rPr>
                <w:rFonts w:eastAsia="Cambria"/>
              </w:rPr>
            </w:pPr>
          </w:p>
          <w:p w:rsidR="097F6E81" w:rsidP="097F6E81" w:rsidRDefault="0BA7A152" w14:paraId="24BABDB9" w14:textId="15FD76D3">
            <w:pPr>
              <w:pStyle w:val="BodyText"/>
              <w:rPr>
                <w:rFonts w:eastAsia="Cambria"/>
                <w:b/>
                <w:bCs/>
                <w:color w:val="000000" w:themeColor="text1"/>
              </w:rPr>
            </w:pPr>
            <w:r w:rsidRPr="2B076BDB">
              <w:rPr>
                <w:b/>
                <w:bCs/>
                <w:lang w:val="en-GB"/>
              </w:rPr>
              <w:t>Acceptance Criteria</w:t>
            </w:r>
          </w:p>
          <w:p w:rsidR="0BA7A152" w:rsidP="2B076BDB" w:rsidRDefault="0BA7A152" w14:paraId="6EACE03E" w14:textId="7185CEE6">
            <w:pPr>
              <w:pStyle w:val="BodyText"/>
              <w:rPr>
                <w:rFonts w:eastAsia="Cambria"/>
                <w:color w:val="000000" w:themeColor="text1"/>
              </w:rPr>
            </w:pPr>
            <w:r w:rsidRPr="2B076BDB">
              <w:rPr>
                <w:lang w:val="en-GB"/>
              </w:rPr>
              <w:t>Mechanism for authorization restrictions implemented</w:t>
            </w:r>
          </w:p>
          <w:p w:rsidR="097F6E81" w:rsidP="097F6E81" w:rsidRDefault="097F6E81" w14:paraId="36189E7B" w14:textId="033CC119">
            <w:pPr>
              <w:pStyle w:val="BodyText"/>
              <w:rPr>
                <w:rFonts w:eastAsia="Cambria"/>
              </w:rPr>
            </w:pPr>
          </w:p>
        </w:tc>
      </w:tr>
      <w:tr w:rsidR="097F6E81" w:rsidTr="78DB9D85" w14:paraId="2EF5B672" w14:textId="77777777">
        <w:tc>
          <w:tcPr>
            <w:tcW w:w="705" w:type="dxa"/>
            <w:tcMar/>
          </w:tcPr>
          <w:p w:rsidR="097F6E81" w:rsidP="097F6E81" w:rsidRDefault="097F6E81" w14:paraId="15F19593" w14:textId="31E909A0">
            <w:pPr>
              <w:pStyle w:val="BodyText"/>
              <w:rPr>
                <w:rFonts w:eastAsia="Cambria"/>
                <w:color w:val="000000" w:themeColor="text1"/>
              </w:rPr>
            </w:pPr>
            <w:r w:rsidRPr="097F6E81">
              <w:rPr>
                <w:lang w:val="en-GB"/>
              </w:rPr>
              <w:t>1.1.4</w:t>
            </w:r>
          </w:p>
        </w:tc>
        <w:tc>
          <w:tcPr>
            <w:tcW w:w="990" w:type="dxa"/>
            <w:tcMar/>
          </w:tcPr>
          <w:p w:rsidR="097F6E81" w:rsidP="761B2E52" w:rsidRDefault="097F6E81" w14:paraId="43E3F28D" w14:textId="3D1A8AAF">
            <w:pPr>
              <w:pStyle w:val="BodyText"/>
              <w:rPr>
                <w:rFonts w:eastAsia="Cambria"/>
                <w:color w:val="000000" w:themeColor="text1"/>
              </w:rPr>
            </w:pPr>
            <w:r w:rsidRPr="761B2E52">
              <w:rPr>
                <w:lang w:val="en-GB"/>
              </w:rPr>
              <w:t>Could</w:t>
            </w:r>
          </w:p>
          <w:p w:rsidR="097F6E81" w:rsidP="761B2E52" w:rsidRDefault="097F6E81" w14:paraId="21F80129" w14:textId="2985F8CF">
            <w:pPr>
              <w:pStyle w:val="BodyText"/>
              <w:rPr>
                <w:rFonts w:eastAsia="Cambria"/>
                <w:color w:val="000000" w:themeColor="text1"/>
              </w:rPr>
            </w:pPr>
            <w:r w:rsidRPr="761B2E52">
              <w:rPr>
                <w:lang w:val="en-GB"/>
              </w:rPr>
              <w:t>have</w:t>
            </w:r>
          </w:p>
        </w:tc>
        <w:tc>
          <w:tcPr>
            <w:tcW w:w="7080" w:type="dxa"/>
            <w:tcMar/>
          </w:tcPr>
          <w:p w:rsidR="097F6E81" w:rsidP="097F6E81" w:rsidRDefault="097F6E81" w14:paraId="1BAB8218" w14:textId="19D11EDC">
            <w:pPr>
              <w:pStyle w:val="BodyText"/>
              <w:rPr>
                <w:rFonts w:eastAsia="Cambria"/>
                <w:b w:val="1"/>
                <w:bCs w:val="1"/>
                <w:color w:val="000000" w:themeColor="text1"/>
              </w:rPr>
            </w:pPr>
            <w:commentRangeStart w:id="2072299626"/>
            <w:r w:rsidRPr="78DB9D85" w:rsidR="0B4AEE83">
              <w:rPr>
                <w:b w:val="1"/>
                <w:bCs w:val="1"/>
                <w:lang w:val="en-GB"/>
              </w:rPr>
              <w:t>User Story</w:t>
            </w:r>
          </w:p>
          <w:p w:rsidR="097F6E81" w:rsidP="2B076BDB" w:rsidRDefault="0BA7A152" w14:paraId="0E242C73" w14:textId="7EAD9EDD">
            <w:pPr>
              <w:pStyle w:val="BodyText"/>
              <w:rPr>
                <w:rFonts w:eastAsia="Cambria"/>
                <w:color w:val="000000" w:themeColor="text1"/>
              </w:rPr>
            </w:pPr>
            <w:r w:rsidRPr="2B076BDB">
              <w:rPr>
                <w:lang w:val="en-GB"/>
              </w:rPr>
              <w:t xml:space="preserve">As a partner </w:t>
            </w:r>
          </w:p>
          <w:p w:rsidR="097F6E81" w:rsidP="2B076BDB" w:rsidRDefault="0BA7A152" w14:paraId="557C2016" w14:textId="01A366ED">
            <w:pPr>
              <w:pStyle w:val="BodyText"/>
              <w:rPr>
                <w:rFonts w:eastAsia="Cambria"/>
                <w:color w:val="000000" w:themeColor="text1"/>
              </w:rPr>
            </w:pPr>
            <w:r w:rsidRPr="2B076BDB">
              <w:rPr>
                <w:lang w:val="en-GB"/>
              </w:rPr>
              <w:t xml:space="preserve">I would like to have seamless authentication </w:t>
            </w:r>
          </w:p>
          <w:p w:rsidR="097F6E81" w:rsidP="097F6E81" w:rsidRDefault="0BA7A152" w14:paraId="7648ECA4" w14:textId="5C1A36F3">
            <w:pPr>
              <w:pStyle w:val="BodyText"/>
              <w:rPr>
                <w:rFonts w:eastAsia="Cambria"/>
                <w:color w:val="000000" w:themeColor="text1"/>
              </w:rPr>
            </w:pPr>
            <w:r w:rsidRPr="78DB9D85" w:rsidR="5A2B509D">
              <w:rPr>
                <w:lang w:val="en-GB"/>
              </w:rPr>
              <w:t>So that I do not need to provide a username and password</w:t>
            </w:r>
            <w:commentRangeEnd w:id="2072299626"/>
            <w:r>
              <w:rPr>
                <w:rStyle w:val="CommentReference"/>
              </w:rPr>
              <w:commentReference w:id="2072299626"/>
            </w:r>
          </w:p>
          <w:p w:rsidR="097F6E81" w:rsidP="097F6E81" w:rsidRDefault="097F6E81" w14:paraId="72E90A6E" w14:textId="376211AB">
            <w:pPr>
              <w:pStyle w:val="BodyText"/>
              <w:rPr>
                <w:rFonts w:eastAsia="Cambria"/>
              </w:rPr>
            </w:pPr>
          </w:p>
          <w:p w:rsidR="097F6E81" w:rsidP="097F6E81" w:rsidRDefault="097F6E81" w14:paraId="5EDC7C2E" w14:textId="521696A3">
            <w:pPr>
              <w:pStyle w:val="BodyText"/>
              <w:rPr>
                <w:rFonts w:eastAsia="Cambria"/>
                <w:b/>
                <w:bCs/>
                <w:color w:val="000000" w:themeColor="text1"/>
              </w:rPr>
            </w:pPr>
            <w:r w:rsidRPr="097F6E81">
              <w:rPr>
                <w:b/>
                <w:bCs/>
                <w:lang w:val="en-GB"/>
              </w:rPr>
              <w:t>Acceptance Criteria</w:t>
            </w:r>
          </w:p>
          <w:p w:rsidR="097F6E81" w:rsidP="097F6E81" w:rsidRDefault="097F6E81" w14:paraId="6C035296" w14:textId="0B563630">
            <w:pPr>
              <w:pStyle w:val="BodyText"/>
              <w:rPr>
                <w:rFonts w:eastAsia="Cambria"/>
                <w:color w:val="000000" w:themeColor="text1"/>
              </w:rPr>
            </w:pPr>
            <w:r w:rsidRPr="097F6E81">
              <w:rPr>
                <w:lang w:val="en-GB"/>
              </w:rPr>
              <w:t>Authentication with Single Sign On (SSO) implemented</w:t>
            </w:r>
          </w:p>
          <w:p w:rsidR="097F6E81" w:rsidP="097F6E81" w:rsidRDefault="097F6E81" w14:paraId="3D8FD07A" w14:textId="409011FE">
            <w:pPr>
              <w:pStyle w:val="BodyText"/>
              <w:rPr>
                <w:rFonts w:eastAsia="Cambria"/>
              </w:rPr>
            </w:pPr>
          </w:p>
        </w:tc>
      </w:tr>
    </w:tbl>
    <w:p w:rsidRPr="00C072BF" w:rsidR="00C64213" w:rsidP="097F6E81" w:rsidRDefault="00C64213" w14:paraId="7E4308AE" w14:textId="754CB428">
      <w:pPr>
        <w:pStyle w:val="BodyText"/>
        <w:tabs>
          <w:tab w:val="left" w:pos="1920"/>
        </w:tabs>
        <w:rPr>
          <w:rFonts w:eastAsia="Cambria"/>
        </w:rPr>
      </w:pPr>
    </w:p>
    <w:p w:rsidRPr="00C072BF" w:rsidR="00EF2B60" w:rsidP="00EF2B60" w:rsidRDefault="34E84299" w14:paraId="6CB0E7B4" w14:textId="0B19571B">
      <w:pPr>
        <w:pStyle w:val="Heading1"/>
      </w:pPr>
      <w:bookmarkStart w:name="_Toc101238922" w:id="2"/>
      <w:r>
        <w:t>License data</w:t>
      </w:r>
      <w:bookmarkEnd w:id="2"/>
    </w:p>
    <w:tbl>
      <w:tblPr>
        <w:tblStyle w:val="TableGrid"/>
        <w:tblW w:w="8775" w:type="dxa"/>
        <w:tblLayout w:type="fixed"/>
        <w:tblLook w:val="06A0" w:firstRow="1" w:lastRow="0" w:firstColumn="1" w:lastColumn="0" w:noHBand="1" w:noVBand="1"/>
      </w:tblPr>
      <w:tblGrid>
        <w:gridCol w:w="705"/>
        <w:gridCol w:w="960"/>
        <w:gridCol w:w="7110"/>
      </w:tblGrid>
      <w:tr w:rsidR="097F6E81" w:rsidTr="78DB9D85" w14:paraId="406C6697" w14:textId="77777777">
        <w:tc>
          <w:tcPr>
            <w:tcW w:w="705" w:type="dxa"/>
            <w:tcMar/>
          </w:tcPr>
          <w:p w:rsidR="097F6E81" w:rsidP="097F6E81" w:rsidRDefault="097F6E81" w14:paraId="7F547219" w14:textId="355E87B4">
            <w:pPr>
              <w:pStyle w:val="BodyText"/>
              <w:rPr>
                <w:rFonts w:eastAsia="Cambria"/>
                <w:b/>
                <w:bCs/>
                <w:color w:val="000000" w:themeColor="text1"/>
              </w:rPr>
            </w:pPr>
            <w:r w:rsidRPr="097F6E81">
              <w:rPr>
                <w:b/>
                <w:bCs/>
                <w:lang w:val="en-GB"/>
              </w:rPr>
              <w:t>Id</w:t>
            </w:r>
          </w:p>
        </w:tc>
        <w:tc>
          <w:tcPr>
            <w:tcW w:w="960" w:type="dxa"/>
            <w:tcMar/>
          </w:tcPr>
          <w:p w:rsidR="097F6E81" w:rsidP="097F6E81" w:rsidRDefault="097F6E81" w14:paraId="5A282E28" w14:textId="677EB6CE">
            <w:pPr>
              <w:pStyle w:val="BodyText"/>
              <w:rPr>
                <w:rFonts w:eastAsia="Cambria"/>
                <w:b/>
                <w:bCs/>
                <w:color w:val="000000" w:themeColor="text1"/>
              </w:rPr>
            </w:pPr>
            <w:r w:rsidRPr="097F6E81">
              <w:rPr>
                <w:b/>
                <w:bCs/>
                <w:lang w:val="en-GB"/>
              </w:rPr>
              <w:t>Pri</w:t>
            </w:r>
          </w:p>
        </w:tc>
        <w:tc>
          <w:tcPr>
            <w:tcW w:w="7110" w:type="dxa"/>
            <w:tcMar/>
          </w:tcPr>
          <w:p w:rsidR="097F6E81" w:rsidP="097F6E81" w:rsidRDefault="097F6E81" w14:paraId="0E8018F3" w14:textId="47C5485F">
            <w:pPr>
              <w:pStyle w:val="BodyText"/>
              <w:rPr>
                <w:rFonts w:eastAsia="Cambria"/>
                <w:b/>
                <w:bCs/>
                <w:color w:val="000000" w:themeColor="text1"/>
              </w:rPr>
            </w:pPr>
            <w:r w:rsidRPr="097F6E81">
              <w:rPr>
                <w:b/>
                <w:bCs/>
                <w:lang w:val="en-GB"/>
              </w:rPr>
              <w:t>Requirement</w:t>
            </w:r>
          </w:p>
        </w:tc>
      </w:tr>
      <w:tr w:rsidR="097F6E81" w:rsidTr="78DB9D85" w14:paraId="0DFB937F" w14:textId="77777777">
        <w:tc>
          <w:tcPr>
            <w:tcW w:w="705" w:type="dxa"/>
            <w:shd w:val="clear" w:color="auto" w:fill="D9D9D9" w:themeFill="background1" w:themeFillShade="D9"/>
            <w:tcMar/>
          </w:tcPr>
          <w:p w:rsidR="097F6E81" w:rsidP="097F6E81" w:rsidRDefault="097F6E81" w14:paraId="4597184E" w14:textId="4FD610CE">
            <w:pPr>
              <w:pStyle w:val="BodyText"/>
              <w:rPr>
                <w:rFonts w:eastAsia="Cambria"/>
                <w:color w:val="000000" w:themeColor="text1"/>
              </w:rPr>
            </w:pPr>
            <w:r w:rsidRPr="097F6E81">
              <w:rPr>
                <w:lang w:val="en-GB"/>
              </w:rPr>
              <w:t>2.1</w:t>
            </w:r>
          </w:p>
        </w:tc>
        <w:tc>
          <w:tcPr>
            <w:tcW w:w="960" w:type="dxa"/>
            <w:shd w:val="clear" w:color="auto" w:fill="D9D9D9" w:themeFill="background1" w:themeFillShade="D9"/>
            <w:tcMar/>
          </w:tcPr>
          <w:p w:rsidR="097F6E81" w:rsidP="097F6E81" w:rsidRDefault="097F6E81" w14:paraId="156445C3" w14:textId="777A6C57">
            <w:pPr>
              <w:pStyle w:val="BodyText"/>
              <w:rPr>
                <w:rFonts w:eastAsia="Cambria"/>
                <w:color w:val="000000" w:themeColor="text1"/>
              </w:rPr>
            </w:pPr>
            <w:r w:rsidRPr="097F6E81">
              <w:rPr>
                <w:lang w:val="en-GB"/>
              </w:rPr>
              <w:t>Must</w:t>
            </w:r>
          </w:p>
          <w:p w:rsidR="097F6E81" w:rsidP="097F6E81" w:rsidRDefault="097F6E81" w14:paraId="18A93831" w14:textId="6BF07D85">
            <w:pPr>
              <w:pStyle w:val="BodyText"/>
              <w:rPr>
                <w:rFonts w:eastAsia="Cambria"/>
                <w:color w:val="000000" w:themeColor="text1"/>
              </w:rPr>
            </w:pPr>
            <w:r w:rsidRPr="097F6E81">
              <w:rPr>
                <w:lang w:val="en-GB"/>
              </w:rPr>
              <w:t>have</w:t>
            </w:r>
          </w:p>
        </w:tc>
        <w:tc>
          <w:tcPr>
            <w:tcW w:w="7110" w:type="dxa"/>
            <w:shd w:val="clear" w:color="auto" w:fill="D9D9D9" w:themeFill="background1" w:themeFillShade="D9"/>
            <w:tcMar/>
          </w:tcPr>
          <w:p w:rsidR="097F6E81" w:rsidP="097F6E81" w:rsidRDefault="0BA7A152" w14:paraId="6E092073" w14:textId="011851B1">
            <w:pPr>
              <w:pStyle w:val="BodyText"/>
              <w:rPr>
                <w:rFonts w:eastAsia="Cambria"/>
                <w:color w:val="000000" w:themeColor="text1"/>
              </w:rPr>
            </w:pPr>
            <w:r w:rsidRPr="2B076BDB">
              <w:rPr>
                <w:b/>
                <w:bCs/>
                <w:lang w:val="en-GB"/>
              </w:rPr>
              <w:t>Epic</w:t>
            </w:r>
          </w:p>
          <w:p w:rsidR="097F6E81" w:rsidP="2B076BDB" w:rsidRDefault="0BA7A152" w14:paraId="71A6205B" w14:textId="1BBCEE03">
            <w:pPr>
              <w:pStyle w:val="BodyText"/>
              <w:rPr>
                <w:rFonts w:eastAsia="Cambria"/>
                <w:color w:val="000000" w:themeColor="text1"/>
              </w:rPr>
            </w:pPr>
            <w:commentRangeStart w:id="433103553"/>
            <w:r w:rsidRPr="78DB9D85" w:rsidR="5A2B509D">
              <w:rPr>
                <w:lang w:val="en-GB"/>
              </w:rPr>
              <w:t xml:space="preserve">As a partner </w:t>
            </w:r>
          </w:p>
          <w:p w:rsidR="097F6E81" w:rsidP="097F6E81" w:rsidRDefault="0BA7A152" w14:paraId="39E3AC6A" w14:textId="2D1D5600">
            <w:pPr>
              <w:pStyle w:val="BodyText"/>
              <w:rPr>
                <w:rFonts w:eastAsia="Cambria"/>
                <w:color w:val="000000" w:themeColor="text1"/>
              </w:rPr>
            </w:pPr>
            <w:r w:rsidRPr="78DB9D85" w:rsidR="5A2B509D">
              <w:rPr>
                <w:lang w:val="en-GB"/>
              </w:rPr>
              <w:t>I would like to read my license data</w:t>
            </w:r>
            <w:commentRangeEnd w:id="433103553"/>
            <w:r>
              <w:rPr>
                <w:rStyle w:val="CommentReference"/>
              </w:rPr>
              <w:commentReference w:id="433103553"/>
            </w:r>
          </w:p>
          <w:p w:rsidR="097F6E81" w:rsidP="097F6E81" w:rsidRDefault="097F6E81" w14:paraId="48D017DA" w14:textId="3C2918FE">
            <w:pPr>
              <w:pStyle w:val="BodyText"/>
              <w:rPr>
                <w:rFonts w:eastAsia="Cambria"/>
              </w:rPr>
            </w:pPr>
          </w:p>
        </w:tc>
      </w:tr>
      <w:tr w:rsidR="097F6E81" w:rsidTr="78DB9D85" w14:paraId="612C2959" w14:textId="77777777">
        <w:tc>
          <w:tcPr>
            <w:tcW w:w="705" w:type="dxa"/>
            <w:tcMar/>
          </w:tcPr>
          <w:p w:rsidR="097F6E81" w:rsidP="097F6E81" w:rsidRDefault="097F6E81" w14:paraId="18F3DFEA" w14:textId="2B803D08">
            <w:pPr>
              <w:pStyle w:val="BodyText"/>
              <w:rPr>
                <w:rFonts w:eastAsia="Cambria"/>
                <w:color w:val="000000" w:themeColor="text1"/>
              </w:rPr>
            </w:pPr>
            <w:r w:rsidRPr="097F6E81">
              <w:rPr>
                <w:lang w:val="en-GB"/>
              </w:rPr>
              <w:t>2.1.1</w:t>
            </w:r>
          </w:p>
        </w:tc>
        <w:tc>
          <w:tcPr>
            <w:tcW w:w="960" w:type="dxa"/>
            <w:tcMar/>
          </w:tcPr>
          <w:p w:rsidR="097F6E81" w:rsidP="097F6E81" w:rsidRDefault="097F6E81" w14:paraId="1A9F4D2F" w14:textId="272E02E2">
            <w:pPr>
              <w:pStyle w:val="BodyText"/>
              <w:rPr>
                <w:rFonts w:eastAsia="Cambria"/>
                <w:color w:val="000000" w:themeColor="text1"/>
              </w:rPr>
            </w:pPr>
            <w:r w:rsidRPr="097F6E81">
              <w:rPr>
                <w:lang w:val="en-GB"/>
              </w:rPr>
              <w:t>Must</w:t>
            </w:r>
          </w:p>
          <w:p w:rsidR="097F6E81" w:rsidP="097F6E81" w:rsidRDefault="097F6E81" w14:paraId="026E07D2" w14:textId="66E342BD">
            <w:pPr>
              <w:pStyle w:val="BodyText"/>
              <w:rPr>
                <w:rFonts w:eastAsia="Cambria"/>
                <w:color w:val="000000" w:themeColor="text1"/>
              </w:rPr>
            </w:pPr>
            <w:r w:rsidRPr="097F6E81">
              <w:rPr>
                <w:lang w:val="en-GB"/>
              </w:rPr>
              <w:t>have</w:t>
            </w:r>
          </w:p>
        </w:tc>
        <w:tc>
          <w:tcPr>
            <w:tcW w:w="7110" w:type="dxa"/>
            <w:tcMar/>
          </w:tcPr>
          <w:p w:rsidR="097F6E81" w:rsidP="097F6E81" w:rsidRDefault="097F6E81" w14:paraId="2DDD2EAD" w14:textId="771F19C7">
            <w:pPr>
              <w:pStyle w:val="BodyText"/>
              <w:rPr>
                <w:rFonts w:eastAsia="Cambria"/>
                <w:b/>
                <w:bCs/>
                <w:color w:val="000000" w:themeColor="text1"/>
              </w:rPr>
            </w:pPr>
            <w:r w:rsidRPr="097F6E81">
              <w:rPr>
                <w:b/>
                <w:bCs/>
                <w:lang w:val="en-GB"/>
              </w:rPr>
              <w:t>User Story</w:t>
            </w:r>
          </w:p>
          <w:p w:rsidR="097F6E81" w:rsidP="2B076BDB" w:rsidRDefault="0BA7A152" w14:paraId="55BED67E" w14:textId="476D6B0B">
            <w:pPr>
              <w:pStyle w:val="BodyText"/>
              <w:rPr>
                <w:rFonts w:eastAsia="Cambria"/>
                <w:color w:val="000000" w:themeColor="text1"/>
              </w:rPr>
            </w:pPr>
            <w:commentRangeStart w:id="2101763003"/>
            <w:r w:rsidRPr="78DB9D85" w:rsidR="5A2B509D">
              <w:rPr>
                <w:lang w:val="en-GB"/>
              </w:rPr>
              <w:t xml:space="preserve">As a partner </w:t>
            </w:r>
          </w:p>
          <w:p w:rsidR="097F6E81" w:rsidP="2B076BDB" w:rsidRDefault="6FFED1F4" w14:paraId="4FF91841" w14:textId="10E49812">
            <w:pPr>
              <w:pStyle w:val="BodyText"/>
              <w:rPr>
                <w:rFonts w:eastAsia="Cambria"/>
                <w:color w:val="000000" w:themeColor="text1"/>
              </w:rPr>
            </w:pPr>
            <w:r w:rsidRPr="01F4952F">
              <w:rPr>
                <w:lang w:val="en-GB"/>
              </w:rPr>
              <w:t xml:space="preserve">I would like to read my license data programmatically </w:t>
            </w:r>
          </w:p>
          <w:p w:rsidR="097F6E81" w:rsidP="2B076BDB" w:rsidRDefault="0BA7A152" w14:paraId="1B75CC6E" w14:textId="72EB3804">
            <w:pPr>
              <w:pStyle w:val="BodyText"/>
              <w:rPr>
                <w:lang w:val="en-GB"/>
              </w:rPr>
            </w:pPr>
            <w:r w:rsidRPr="78DB9D85" w:rsidR="5A2B509D">
              <w:rPr>
                <w:lang w:val="en-GB"/>
              </w:rPr>
              <w:t xml:space="preserve">So that I can get an overview of my licenses </w:t>
            </w:r>
            <w:proofErr w:type="gramStart"/>
            <w:r w:rsidRPr="78DB9D85" w:rsidR="5A2B509D">
              <w:rPr>
                <w:lang w:val="en-GB"/>
              </w:rPr>
              <w:t>in order to</w:t>
            </w:r>
            <w:proofErr w:type="gramEnd"/>
            <w:r w:rsidRPr="78DB9D85" w:rsidR="5A2B509D">
              <w:rPr>
                <w:lang w:val="en-GB"/>
              </w:rPr>
              <w:t xml:space="preserve"> drill down further</w:t>
            </w:r>
            <w:commentRangeEnd w:id="2101763003"/>
            <w:r>
              <w:rPr>
                <w:rStyle w:val="CommentReference"/>
              </w:rPr>
              <w:commentReference w:id="2101763003"/>
            </w:r>
          </w:p>
          <w:p w:rsidR="097F6E81" w:rsidP="097F6E81" w:rsidRDefault="097F6E81" w14:paraId="18EB770D" w14:textId="5FF7BC76">
            <w:pPr>
              <w:pStyle w:val="BodyText"/>
              <w:rPr>
                <w:rFonts w:eastAsia="Cambria"/>
              </w:rPr>
            </w:pPr>
          </w:p>
          <w:p w:rsidR="097F6E81" w:rsidP="097F6E81" w:rsidRDefault="097F6E81" w14:paraId="6ADB398D" w14:textId="47FF0DD3">
            <w:pPr>
              <w:pStyle w:val="BodyText"/>
              <w:rPr>
                <w:rFonts w:eastAsia="Cambria"/>
                <w:b/>
                <w:bCs/>
                <w:color w:val="000000" w:themeColor="text1"/>
              </w:rPr>
            </w:pPr>
            <w:r w:rsidRPr="097F6E81">
              <w:rPr>
                <w:b/>
                <w:bCs/>
                <w:lang w:val="en-GB"/>
              </w:rPr>
              <w:t>Acceptance Criteria</w:t>
            </w:r>
          </w:p>
          <w:p w:rsidR="097F6E81" w:rsidP="097F6E81" w:rsidRDefault="0BA7A152" w14:paraId="08715213" w14:textId="1383F059">
            <w:pPr>
              <w:pStyle w:val="BodyText"/>
              <w:rPr>
                <w:rFonts w:eastAsia="Cambria"/>
                <w:color w:val="000000" w:themeColor="text1"/>
              </w:rPr>
            </w:pPr>
            <w:r w:rsidRPr="2B076BDB">
              <w:rPr>
                <w:lang w:val="en-GB"/>
              </w:rPr>
              <w:lastRenderedPageBreak/>
              <w:t>Overview of my licenses received through an api:</w:t>
            </w:r>
          </w:p>
          <w:p w:rsidR="097F6E81" w:rsidP="2B076BDB" w:rsidRDefault="0BA7A152" w14:paraId="5449BF2F" w14:textId="1D23B376">
            <w:pPr>
              <w:pStyle w:val="BodyText"/>
              <w:numPr>
                <w:ilvl w:val="0"/>
                <w:numId w:val="3"/>
              </w:numPr>
              <w:rPr>
                <w:rFonts w:asciiTheme="minorHAnsi" w:hAnsiTheme="minorHAnsi" w:eastAsiaTheme="minorEastAsia"/>
                <w:color w:val="000000" w:themeColor="text1"/>
              </w:rPr>
            </w:pPr>
            <w:r w:rsidRPr="2B076BDB">
              <w:rPr>
                <w:lang w:val="en-GB"/>
              </w:rPr>
              <w:t>License Id (according to NPD)</w:t>
            </w:r>
          </w:p>
          <w:p w:rsidR="097F6E81" w:rsidP="2B076BDB" w:rsidRDefault="0BA7A152" w14:paraId="59951B0C" w14:textId="032D04D4">
            <w:pPr>
              <w:pStyle w:val="BodyText"/>
              <w:numPr>
                <w:ilvl w:val="0"/>
                <w:numId w:val="3"/>
              </w:numPr>
              <w:rPr>
                <w:rFonts w:asciiTheme="minorHAnsi" w:hAnsiTheme="minorHAnsi" w:eastAsiaTheme="minorEastAsia"/>
                <w:color w:val="000000" w:themeColor="text1"/>
              </w:rPr>
            </w:pPr>
            <w:r w:rsidRPr="2B076BDB">
              <w:rPr>
                <w:lang w:val="en-GB"/>
              </w:rPr>
              <w:t>License Name (according to NPD)</w:t>
            </w:r>
          </w:p>
          <w:p w:rsidR="097F6E81" w:rsidP="097F6E81" w:rsidRDefault="097F6E81" w14:paraId="7BE14CAC" w14:textId="386D76A8">
            <w:pPr>
              <w:pStyle w:val="BodyText"/>
              <w:rPr>
                <w:rFonts w:eastAsia="Cambria"/>
              </w:rPr>
            </w:pPr>
          </w:p>
        </w:tc>
      </w:tr>
      <w:tr w:rsidR="097F6E81" w:rsidTr="78DB9D85" w14:paraId="773B9B37" w14:textId="77777777">
        <w:tc>
          <w:tcPr>
            <w:tcW w:w="705" w:type="dxa"/>
            <w:tcMar/>
          </w:tcPr>
          <w:p w:rsidR="097F6E81" w:rsidP="097F6E81" w:rsidRDefault="097F6E81" w14:paraId="2C86D915" w14:textId="6D9E180E">
            <w:pPr>
              <w:pStyle w:val="BodyText"/>
              <w:rPr>
                <w:rFonts w:eastAsia="Cambria"/>
                <w:color w:val="000000" w:themeColor="text1"/>
              </w:rPr>
            </w:pPr>
            <w:r w:rsidRPr="097F6E81">
              <w:rPr>
                <w:lang w:val="en-GB"/>
              </w:rPr>
              <w:lastRenderedPageBreak/>
              <w:t>2.1.2</w:t>
            </w:r>
          </w:p>
        </w:tc>
        <w:tc>
          <w:tcPr>
            <w:tcW w:w="960" w:type="dxa"/>
            <w:tcMar/>
          </w:tcPr>
          <w:p w:rsidR="097F6E81" w:rsidP="761B2E52" w:rsidRDefault="097F6E81" w14:paraId="1A3ACE10" w14:textId="0DECD422">
            <w:pPr>
              <w:pStyle w:val="BodyText"/>
              <w:rPr>
                <w:rFonts w:eastAsia="Cambria"/>
                <w:color w:val="000000" w:themeColor="text1"/>
              </w:rPr>
            </w:pPr>
            <w:r w:rsidRPr="761B2E52">
              <w:rPr>
                <w:lang w:val="en-GB"/>
              </w:rPr>
              <w:t>Could have</w:t>
            </w:r>
          </w:p>
        </w:tc>
        <w:tc>
          <w:tcPr>
            <w:tcW w:w="7110" w:type="dxa"/>
            <w:tcMar/>
          </w:tcPr>
          <w:p w:rsidR="097F6E81" w:rsidP="097F6E81" w:rsidRDefault="097F6E81" w14:paraId="25377BBC" w14:textId="0A735492">
            <w:pPr>
              <w:pStyle w:val="BodyText"/>
              <w:rPr>
                <w:rFonts w:eastAsia="Cambria"/>
                <w:b/>
                <w:bCs/>
                <w:color w:val="000000" w:themeColor="text1"/>
              </w:rPr>
            </w:pPr>
            <w:r w:rsidRPr="097F6E81">
              <w:rPr>
                <w:b/>
                <w:bCs/>
                <w:lang w:val="en-GB"/>
              </w:rPr>
              <w:t>User Story</w:t>
            </w:r>
          </w:p>
          <w:p w:rsidR="097F6E81" w:rsidP="2B076BDB" w:rsidRDefault="0BA7A152" w14:paraId="1A5FEBA3" w14:textId="30CC9BA0">
            <w:pPr>
              <w:pStyle w:val="BodyText"/>
              <w:rPr>
                <w:rFonts w:eastAsia="Cambria"/>
                <w:color w:val="000000" w:themeColor="text1"/>
              </w:rPr>
            </w:pPr>
            <w:commentRangeStart w:id="2126691045"/>
            <w:r w:rsidRPr="78DB9D85" w:rsidR="5A2B509D">
              <w:rPr>
                <w:lang w:val="en-GB"/>
              </w:rPr>
              <w:t xml:space="preserve">As a partner </w:t>
            </w:r>
          </w:p>
          <w:p w:rsidR="097F6E81" w:rsidP="2B076BDB" w:rsidRDefault="0BA7A152" w14:paraId="2F7B5395" w14:textId="1F8D169A">
            <w:pPr>
              <w:pStyle w:val="BodyText"/>
              <w:rPr>
                <w:rFonts w:eastAsia="Cambria"/>
                <w:color w:val="000000" w:themeColor="text1"/>
              </w:rPr>
            </w:pPr>
            <w:r w:rsidRPr="2B076BDB">
              <w:rPr>
                <w:lang w:val="en-GB"/>
              </w:rPr>
              <w:t xml:space="preserve">I would like to visualize my license data </w:t>
            </w:r>
          </w:p>
          <w:p w:rsidR="097F6E81" w:rsidP="097F6E81" w:rsidRDefault="0BA7A152" w14:paraId="612F149C" w14:textId="4D0BC8CF">
            <w:pPr>
              <w:pStyle w:val="BodyText"/>
              <w:rPr>
                <w:rFonts w:eastAsia="Cambria"/>
                <w:color w:val="000000" w:themeColor="text1"/>
              </w:rPr>
            </w:pPr>
            <w:r w:rsidRPr="78DB9D85" w:rsidR="5A2B509D">
              <w:rPr>
                <w:lang w:val="en-GB"/>
              </w:rPr>
              <w:t>So that I can select a license for further details</w:t>
            </w:r>
            <w:commentRangeEnd w:id="2126691045"/>
            <w:r>
              <w:rPr>
                <w:rStyle w:val="CommentReference"/>
              </w:rPr>
              <w:commentReference w:id="2126691045"/>
            </w:r>
          </w:p>
          <w:p w:rsidR="097F6E81" w:rsidP="097F6E81" w:rsidRDefault="097F6E81" w14:paraId="2EC2D609" w14:textId="08699C23">
            <w:pPr>
              <w:pStyle w:val="BodyText"/>
              <w:rPr>
                <w:rFonts w:eastAsia="Cambria"/>
              </w:rPr>
            </w:pPr>
          </w:p>
          <w:p w:rsidR="097F6E81" w:rsidP="097F6E81" w:rsidRDefault="097F6E81" w14:paraId="73E97CDA" w14:textId="342B5434">
            <w:pPr>
              <w:pStyle w:val="BodyText"/>
              <w:rPr>
                <w:rFonts w:eastAsia="Cambria"/>
                <w:b/>
                <w:bCs/>
                <w:color w:val="000000" w:themeColor="text1"/>
              </w:rPr>
            </w:pPr>
            <w:r w:rsidRPr="097F6E81">
              <w:rPr>
                <w:b/>
                <w:bCs/>
                <w:lang w:val="en-GB"/>
              </w:rPr>
              <w:t>Acceptance Criteria</w:t>
            </w:r>
          </w:p>
          <w:p w:rsidR="097F6E81" w:rsidP="097F6E81" w:rsidRDefault="097F6E81" w14:paraId="483A80ED" w14:textId="4E326CE9">
            <w:pPr>
              <w:pStyle w:val="BodyText"/>
              <w:rPr>
                <w:rFonts w:eastAsia="Cambria"/>
                <w:color w:val="000000" w:themeColor="text1"/>
              </w:rPr>
            </w:pPr>
            <w:r w:rsidRPr="097F6E81">
              <w:rPr>
                <w:lang w:val="en-GB"/>
              </w:rPr>
              <w:t>Overview of my licenses is displayed</w:t>
            </w:r>
          </w:p>
          <w:p w:rsidR="097F6E81" w:rsidP="2B076BDB" w:rsidRDefault="0BA7A152" w14:paraId="561E0940" w14:textId="54E3B442">
            <w:pPr>
              <w:pStyle w:val="BodyText"/>
              <w:numPr>
                <w:ilvl w:val="0"/>
                <w:numId w:val="7"/>
              </w:numPr>
              <w:rPr>
                <w:rFonts w:asciiTheme="minorHAnsi" w:hAnsiTheme="minorHAnsi" w:eastAsiaTheme="minorEastAsia"/>
                <w:color w:val="000000" w:themeColor="text1"/>
              </w:rPr>
            </w:pPr>
            <w:r w:rsidRPr="2B076BDB">
              <w:rPr>
                <w:lang w:val="en-GB"/>
              </w:rPr>
              <w:t>License Id (according to NPD)</w:t>
            </w:r>
          </w:p>
          <w:p w:rsidR="097F6E81" w:rsidP="2B076BDB" w:rsidRDefault="0BA7A152" w14:paraId="2C3F0131" w14:textId="5FF950B2">
            <w:pPr>
              <w:pStyle w:val="BodyText"/>
              <w:numPr>
                <w:ilvl w:val="0"/>
                <w:numId w:val="7"/>
              </w:numPr>
              <w:rPr>
                <w:rFonts w:asciiTheme="minorHAnsi" w:hAnsiTheme="minorHAnsi" w:eastAsiaTheme="minorEastAsia"/>
                <w:color w:val="000000" w:themeColor="text1"/>
              </w:rPr>
            </w:pPr>
            <w:r w:rsidRPr="2B076BDB">
              <w:rPr>
                <w:lang w:val="en-GB"/>
              </w:rPr>
              <w:t>License Name (according to NPD)</w:t>
            </w:r>
          </w:p>
          <w:p w:rsidR="097F6E81" w:rsidP="097F6E81" w:rsidRDefault="097F6E81" w14:paraId="6C1EDE8F" w14:textId="25A0F5B1">
            <w:pPr>
              <w:pStyle w:val="BodyText"/>
              <w:rPr>
                <w:rFonts w:eastAsia="Cambria"/>
              </w:rPr>
            </w:pPr>
          </w:p>
        </w:tc>
      </w:tr>
    </w:tbl>
    <w:p w:rsidRPr="00C072BF" w:rsidR="00C64213" w:rsidP="097F6E81" w:rsidRDefault="00C64213" w14:paraId="3FC32458" w14:textId="4EBBD3A3">
      <w:pPr>
        <w:pStyle w:val="BodyText"/>
        <w:tabs>
          <w:tab w:val="left" w:pos="1785"/>
        </w:tabs>
        <w:rPr>
          <w:rFonts w:eastAsia="Cambria"/>
        </w:rPr>
      </w:pPr>
    </w:p>
    <w:p w:rsidRPr="00C072BF" w:rsidR="00C64213" w:rsidP="00C64213" w:rsidRDefault="00C64213" w14:paraId="3C561F3B" w14:textId="77777777">
      <w:pPr>
        <w:pStyle w:val="BodyText"/>
        <w:tabs>
          <w:tab w:val="left" w:pos="1545"/>
        </w:tabs>
      </w:pPr>
    </w:p>
    <w:p w:rsidRPr="00C072BF" w:rsidR="0004478B" w:rsidP="005359E0" w:rsidRDefault="261F4F6D" w14:paraId="4EF8FD6A" w14:textId="0B77C825">
      <w:pPr>
        <w:pStyle w:val="Heading1"/>
      </w:pPr>
      <w:bookmarkStart w:name="_Toc101238923" w:id="3"/>
      <w:r>
        <w:t>Emission data</w:t>
      </w:r>
      <w:bookmarkEnd w:id="3"/>
    </w:p>
    <w:p w:rsidRPr="00C072BF" w:rsidR="008057D4" w:rsidP="008057D4" w:rsidRDefault="008057D4" w14:paraId="411EA353" w14:textId="77777777">
      <w:pPr>
        <w:pStyle w:val="BodyText"/>
      </w:pPr>
    </w:p>
    <w:tbl>
      <w:tblPr>
        <w:tblStyle w:val="TableGrid"/>
        <w:tblW w:w="8775" w:type="dxa"/>
        <w:tblLayout w:type="fixed"/>
        <w:tblLook w:val="06A0" w:firstRow="1" w:lastRow="0" w:firstColumn="1" w:lastColumn="0" w:noHBand="1" w:noVBand="1"/>
      </w:tblPr>
      <w:tblGrid>
        <w:gridCol w:w="705"/>
        <w:gridCol w:w="945"/>
        <w:gridCol w:w="7125"/>
      </w:tblGrid>
      <w:tr w:rsidR="097F6E81" w:rsidTr="78DB9D85" w14:paraId="2F29AD55" w14:textId="77777777">
        <w:tc>
          <w:tcPr>
            <w:tcW w:w="705" w:type="dxa"/>
            <w:tcMar/>
          </w:tcPr>
          <w:p w:rsidR="097F6E81" w:rsidP="097F6E81" w:rsidRDefault="097F6E81" w14:paraId="1A5AEAFF" w14:textId="7F5E07CF">
            <w:pPr>
              <w:pStyle w:val="BodyText"/>
              <w:rPr>
                <w:rFonts w:eastAsia="Cambria"/>
                <w:b/>
                <w:bCs/>
                <w:color w:val="000000" w:themeColor="text1"/>
              </w:rPr>
            </w:pPr>
            <w:r w:rsidRPr="097F6E81">
              <w:rPr>
                <w:b/>
                <w:bCs/>
                <w:lang w:val="en-GB"/>
              </w:rPr>
              <w:t>Id</w:t>
            </w:r>
          </w:p>
        </w:tc>
        <w:tc>
          <w:tcPr>
            <w:tcW w:w="945" w:type="dxa"/>
            <w:tcMar/>
          </w:tcPr>
          <w:p w:rsidR="097F6E81" w:rsidP="097F6E81" w:rsidRDefault="097F6E81" w14:paraId="4555D997" w14:textId="5C4360E7">
            <w:pPr>
              <w:pStyle w:val="BodyText"/>
              <w:rPr>
                <w:rFonts w:eastAsia="Cambria"/>
                <w:b/>
                <w:bCs/>
                <w:color w:val="000000" w:themeColor="text1"/>
              </w:rPr>
            </w:pPr>
            <w:r w:rsidRPr="097F6E81">
              <w:rPr>
                <w:b/>
                <w:bCs/>
                <w:lang w:val="en-GB"/>
              </w:rPr>
              <w:t>Pri</w:t>
            </w:r>
          </w:p>
        </w:tc>
        <w:tc>
          <w:tcPr>
            <w:tcW w:w="7125" w:type="dxa"/>
            <w:tcMar/>
          </w:tcPr>
          <w:p w:rsidR="097F6E81" w:rsidP="097F6E81" w:rsidRDefault="097F6E81" w14:paraId="0F0975C9" w14:textId="239950A1">
            <w:pPr>
              <w:pStyle w:val="BodyText"/>
              <w:rPr>
                <w:rFonts w:eastAsia="Cambria"/>
                <w:b/>
                <w:bCs/>
                <w:color w:val="000000" w:themeColor="text1"/>
              </w:rPr>
            </w:pPr>
            <w:r w:rsidRPr="097F6E81">
              <w:rPr>
                <w:b/>
                <w:bCs/>
                <w:lang w:val="en-GB"/>
              </w:rPr>
              <w:t>Requirement</w:t>
            </w:r>
          </w:p>
        </w:tc>
      </w:tr>
      <w:tr w:rsidR="097F6E81" w:rsidTr="78DB9D85" w14:paraId="4981AEAA" w14:textId="77777777">
        <w:tc>
          <w:tcPr>
            <w:tcW w:w="705" w:type="dxa"/>
            <w:shd w:val="clear" w:color="auto" w:fill="D9D9D9" w:themeFill="background1" w:themeFillShade="D9"/>
            <w:tcMar/>
          </w:tcPr>
          <w:p w:rsidR="097F6E81" w:rsidP="097F6E81" w:rsidRDefault="097F6E81" w14:paraId="20789099" w14:textId="03A8A158">
            <w:pPr>
              <w:pStyle w:val="BodyText"/>
              <w:rPr>
                <w:rFonts w:eastAsia="Cambria"/>
                <w:color w:val="000000" w:themeColor="text1"/>
              </w:rPr>
            </w:pPr>
            <w:r w:rsidRPr="097F6E81">
              <w:rPr>
                <w:lang w:val="en-GB"/>
              </w:rPr>
              <w:t>3.1</w:t>
            </w:r>
          </w:p>
        </w:tc>
        <w:tc>
          <w:tcPr>
            <w:tcW w:w="945" w:type="dxa"/>
            <w:shd w:val="clear" w:color="auto" w:fill="D9D9D9" w:themeFill="background1" w:themeFillShade="D9"/>
            <w:tcMar/>
          </w:tcPr>
          <w:p w:rsidR="097F6E81" w:rsidP="097F6E81" w:rsidRDefault="097F6E81" w14:paraId="6A3DE2DF" w14:textId="5975A4D9">
            <w:pPr>
              <w:pStyle w:val="BodyText"/>
              <w:rPr>
                <w:rFonts w:eastAsia="Cambria"/>
                <w:color w:val="000000" w:themeColor="text1"/>
              </w:rPr>
            </w:pPr>
            <w:r w:rsidRPr="097F6E81">
              <w:rPr>
                <w:lang w:val="en-GB"/>
              </w:rPr>
              <w:t>Must</w:t>
            </w:r>
          </w:p>
          <w:p w:rsidR="097F6E81" w:rsidP="097F6E81" w:rsidRDefault="097F6E81" w14:paraId="44A81BFB" w14:textId="00F0D5F0">
            <w:pPr>
              <w:pStyle w:val="BodyText"/>
              <w:rPr>
                <w:rFonts w:eastAsia="Cambria"/>
                <w:color w:val="000000" w:themeColor="text1"/>
              </w:rPr>
            </w:pPr>
            <w:r w:rsidRPr="097F6E81">
              <w:rPr>
                <w:lang w:val="en-GB"/>
              </w:rPr>
              <w:t>have</w:t>
            </w:r>
          </w:p>
        </w:tc>
        <w:tc>
          <w:tcPr>
            <w:tcW w:w="7125" w:type="dxa"/>
            <w:shd w:val="clear" w:color="auto" w:fill="D9D9D9" w:themeFill="background1" w:themeFillShade="D9"/>
            <w:tcMar/>
          </w:tcPr>
          <w:p w:rsidR="097F6E81" w:rsidP="097F6E81" w:rsidRDefault="0BA7A152" w14:paraId="37273AE0" w14:textId="15B88CEA">
            <w:pPr>
              <w:pStyle w:val="BodyText"/>
              <w:rPr>
                <w:rFonts w:eastAsia="Cambria"/>
                <w:color w:val="000000" w:themeColor="text1"/>
              </w:rPr>
            </w:pPr>
            <w:r w:rsidRPr="2B076BDB">
              <w:rPr>
                <w:b/>
                <w:bCs/>
                <w:lang w:val="en-GB"/>
              </w:rPr>
              <w:t>Epic</w:t>
            </w:r>
          </w:p>
          <w:p w:rsidR="097F6E81" w:rsidP="2B076BDB" w:rsidRDefault="0BA7A152" w14:paraId="02E1B96A" w14:textId="2F0D28C4">
            <w:pPr>
              <w:pStyle w:val="BodyText"/>
              <w:rPr>
                <w:rFonts w:eastAsia="Cambria"/>
                <w:color w:val="000000" w:themeColor="text1"/>
              </w:rPr>
            </w:pPr>
            <w:commentRangeStart w:id="1020689491"/>
            <w:r w:rsidRPr="78DB9D85" w:rsidR="5A2B509D">
              <w:rPr>
                <w:lang w:val="en-GB"/>
              </w:rPr>
              <w:t xml:space="preserve">As an operator </w:t>
            </w:r>
          </w:p>
          <w:p w:rsidR="097F6E81" w:rsidP="097F6E81" w:rsidRDefault="0BA7A152" w14:paraId="40C2C8BC" w14:textId="4C55905B">
            <w:pPr>
              <w:pStyle w:val="BodyText"/>
              <w:rPr>
                <w:rFonts w:eastAsia="Cambria"/>
                <w:color w:val="000000" w:themeColor="text1"/>
              </w:rPr>
            </w:pPr>
            <w:r w:rsidRPr="78DB9D85" w:rsidR="5A2B509D">
              <w:rPr>
                <w:lang w:val="en-GB"/>
              </w:rPr>
              <w:t>I would like to register actual emission data</w:t>
            </w:r>
            <w:commentRangeEnd w:id="1020689491"/>
            <w:r>
              <w:rPr>
                <w:rStyle w:val="CommentReference"/>
              </w:rPr>
              <w:commentReference w:id="1020689491"/>
            </w:r>
          </w:p>
          <w:p w:rsidR="097F6E81" w:rsidP="097F6E81" w:rsidRDefault="097F6E81" w14:paraId="6CA82C32" w14:textId="56741CA9">
            <w:pPr>
              <w:pStyle w:val="BodyText"/>
              <w:rPr>
                <w:rFonts w:eastAsia="Cambria"/>
              </w:rPr>
            </w:pPr>
          </w:p>
        </w:tc>
      </w:tr>
      <w:tr w:rsidR="097F6E81" w:rsidTr="78DB9D85" w14:paraId="615FAE10" w14:textId="77777777">
        <w:tc>
          <w:tcPr>
            <w:tcW w:w="705" w:type="dxa"/>
            <w:tcMar/>
          </w:tcPr>
          <w:p w:rsidR="097F6E81" w:rsidP="097F6E81" w:rsidRDefault="097F6E81" w14:paraId="1AE9D9A0" w14:textId="0BB49D20">
            <w:pPr>
              <w:pStyle w:val="BodyText"/>
              <w:rPr>
                <w:rFonts w:eastAsia="Cambria"/>
                <w:color w:val="000000" w:themeColor="text1"/>
              </w:rPr>
            </w:pPr>
            <w:r w:rsidRPr="097F6E81">
              <w:rPr>
                <w:lang w:val="en-GB"/>
              </w:rPr>
              <w:t>3.1.1</w:t>
            </w:r>
          </w:p>
        </w:tc>
        <w:tc>
          <w:tcPr>
            <w:tcW w:w="945" w:type="dxa"/>
            <w:tcMar/>
          </w:tcPr>
          <w:p w:rsidR="097F6E81" w:rsidP="097F6E81" w:rsidRDefault="097F6E81" w14:paraId="27AF2A03" w14:textId="2867DA48">
            <w:pPr>
              <w:pStyle w:val="BodyText"/>
              <w:rPr>
                <w:rFonts w:eastAsia="Cambria"/>
                <w:color w:val="000000" w:themeColor="text1"/>
              </w:rPr>
            </w:pPr>
            <w:r w:rsidRPr="097F6E81">
              <w:rPr>
                <w:lang w:val="en-GB"/>
              </w:rPr>
              <w:t>Must</w:t>
            </w:r>
          </w:p>
          <w:p w:rsidR="097F6E81" w:rsidP="097F6E81" w:rsidRDefault="097F6E81" w14:paraId="6408684B" w14:textId="084EAB36">
            <w:pPr>
              <w:pStyle w:val="BodyText"/>
              <w:rPr>
                <w:rFonts w:eastAsia="Cambria"/>
                <w:color w:val="000000" w:themeColor="text1"/>
              </w:rPr>
            </w:pPr>
            <w:r w:rsidRPr="097F6E81">
              <w:rPr>
                <w:lang w:val="en-GB"/>
              </w:rPr>
              <w:t>have</w:t>
            </w:r>
          </w:p>
        </w:tc>
        <w:tc>
          <w:tcPr>
            <w:tcW w:w="7125" w:type="dxa"/>
            <w:tcMar/>
          </w:tcPr>
          <w:p w:rsidR="097F6E81" w:rsidP="097F6E81" w:rsidRDefault="097F6E81" w14:paraId="552A8053" w14:textId="43481EE3">
            <w:pPr>
              <w:pStyle w:val="BodyText"/>
              <w:rPr>
                <w:rFonts w:eastAsia="Cambria"/>
                <w:b/>
                <w:bCs/>
                <w:color w:val="000000" w:themeColor="text1"/>
              </w:rPr>
            </w:pPr>
            <w:r w:rsidRPr="097F6E81">
              <w:rPr>
                <w:b/>
                <w:bCs/>
                <w:lang w:val="en-GB"/>
              </w:rPr>
              <w:t>User Story</w:t>
            </w:r>
          </w:p>
          <w:p w:rsidR="097F6E81" w:rsidP="2B076BDB" w:rsidRDefault="0BA7A152" w14:paraId="63F2B036" w14:textId="5012E27B">
            <w:pPr>
              <w:pStyle w:val="BodyText"/>
              <w:rPr>
                <w:rFonts w:eastAsia="Cambria"/>
                <w:color w:val="000000" w:themeColor="text1"/>
              </w:rPr>
            </w:pPr>
            <w:r w:rsidRPr="2B076BDB">
              <w:rPr>
                <w:lang w:val="en-GB"/>
              </w:rPr>
              <w:t xml:space="preserve">As an operator </w:t>
            </w:r>
          </w:p>
          <w:p w:rsidR="097F6E81" w:rsidP="2B076BDB" w:rsidRDefault="0BA7A152" w14:paraId="4D682D95" w14:textId="4905E157">
            <w:pPr>
              <w:pStyle w:val="BodyText"/>
              <w:rPr>
                <w:rFonts w:eastAsia="Cambria"/>
                <w:color w:val="000000" w:themeColor="text1"/>
              </w:rPr>
            </w:pPr>
            <w:commentRangeStart w:id="363377386"/>
            <w:r w:rsidRPr="78DB9D85" w:rsidR="5A2B509D">
              <w:rPr>
                <w:lang w:val="en-GB"/>
              </w:rPr>
              <w:t>I would like to register actual CO2 data per license</w:t>
            </w:r>
            <w:commentRangeEnd w:id="363377386"/>
            <w:r>
              <w:rPr>
                <w:rStyle w:val="CommentReference"/>
              </w:rPr>
              <w:commentReference w:id="363377386"/>
            </w:r>
            <w:r w:rsidRPr="78DB9D85" w:rsidR="5A2B509D">
              <w:rPr>
                <w:lang w:val="en-GB"/>
              </w:rPr>
              <w:t xml:space="preserve"> </w:t>
            </w:r>
          </w:p>
          <w:p w:rsidR="097F6E81" w:rsidP="097F6E81" w:rsidRDefault="0BA7A152" w14:paraId="71E7D2BF" w14:textId="3C6B0408">
            <w:pPr>
              <w:pStyle w:val="BodyText"/>
              <w:rPr>
                <w:rFonts w:eastAsia="Cambria"/>
                <w:color w:val="000000" w:themeColor="text1"/>
              </w:rPr>
            </w:pPr>
            <w:r w:rsidRPr="2B076BDB">
              <w:rPr>
                <w:lang w:val="en-GB"/>
              </w:rPr>
              <w:t>So that updated CO2 emission data actuals are available to partners</w:t>
            </w:r>
          </w:p>
          <w:p w:rsidR="097F6E81" w:rsidP="097F6E81" w:rsidRDefault="097F6E81" w14:paraId="3FAD22B8" w14:textId="66050B5C">
            <w:pPr>
              <w:pStyle w:val="BodyText"/>
              <w:rPr>
                <w:rFonts w:eastAsia="Cambria"/>
              </w:rPr>
            </w:pPr>
          </w:p>
          <w:p w:rsidR="097F6E81" w:rsidP="097F6E81" w:rsidRDefault="097F6E81" w14:paraId="44E6FBF0" w14:textId="07A0C02F">
            <w:pPr>
              <w:pStyle w:val="BodyText"/>
              <w:rPr>
                <w:rFonts w:eastAsia="Cambria"/>
                <w:b/>
                <w:bCs/>
                <w:color w:val="000000" w:themeColor="text1"/>
              </w:rPr>
            </w:pPr>
            <w:r w:rsidRPr="097F6E81">
              <w:rPr>
                <w:b/>
                <w:bCs/>
                <w:lang w:val="en-GB"/>
              </w:rPr>
              <w:t>Acceptance Criteria</w:t>
            </w:r>
          </w:p>
          <w:p w:rsidR="097F6E81" w:rsidP="097F6E81" w:rsidRDefault="0BA7A152" w14:paraId="10C1EC6E" w14:textId="0A58114A">
            <w:pPr>
              <w:pStyle w:val="BodyText"/>
              <w:rPr>
                <w:rFonts w:eastAsia="Cambria"/>
                <w:color w:val="000000" w:themeColor="text1"/>
              </w:rPr>
            </w:pPr>
            <w:r w:rsidRPr="78DB9D85" w:rsidR="5A2B509D">
              <w:rPr>
                <w:lang w:val="en-GB"/>
              </w:rPr>
              <w:t xml:space="preserve">Implementation of a mechanism to </w:t>
            </w:r>
            <w:ins w:author="Magnus Svensson" w:date="2022-04-22T11:32:29.252Z" w:id="1444709390">
              <w:r w:rsidRPr="78DB9D85" w:rsidR="5A2B509D">
                <w:rPr>
                  <w:lang w:val="en-GB"/>
                </w:rPr>
                <w:t>publish</w:t>
              </w:r>
            </w:ins>
            <w:del w:author="Magnus Svensson" w:date="2022-04-22T11:32:26.687Z" w:id="1251651403">
              <w:r w:rsidRPr="78DB9D85" w:rsidDel="5A2B509D">
                <w:rPr>
                  <w:lang w:val="en-GB"/>
                </w:rPr>
                <w:delText>register</w:delText>
              </w:r>
            </w:del>
            <w:r w:rsidRPr="78DB9D85" w:rsidR="5A2B509D">
              <w:rPr>
                <w:lang w:val="en-GB"/>
              </w:rPr>
              <w:t xml:space="preserve"> </w:t>
            </w:r>
            <w:ins w:author="Magnus Svensson" w:date="2022-04-22T11:33:22.839Z" w:id="773939622">
              <w:r w:rsidRPr="78DB9D85" w:rsidR="5A2B509D">
                <w:rPr>
                  <w:lang w:val="en-GB"/>
                </w:rPr>
                <w:t>measured or derived</w:t>
              </w:r>
            </w:ins>
            <w:del w:author="Magnus Svensson" w:date="2022-04-22T11:33:12.02Z" w:id="1991816321">
              <w:r w:rsidRPr="78DB9D85" w:rsidDel="5A2B509D">
                <w:rPr>
                  <w:lang w:val="en-GB"/>
                </w:rPr>
                <w:delText>actual</w:delText>
              </w:r>
            </w:del>
            <w:r w:rsidRPr="78DB9D85" w:rsidR="5A2B509D">
              <w:rPr>
                <w:lang w:val="en-GB"/>
              </w:rPr>
              <w:t xml:space="preserve"> CO2 data as follows:</w:t>
            </w:r>
          </w:p>
          <w:p w:rsidR="097F6E81" w:rsidP="78DB9D85" w:rsidRDefault="0BA7A152" w14:paraId="5D755A79" w14:textId="36FA496A">
            <w:pPr>
              <w:pStyle w:val="BodyText"/>
              <w:numPr>
                <w:ilvl w:val="0"/>
                <w:numId w:val="5"/>
              </w:numPr>
              <w:rPr>
                <w:rFonts w:ascii="Cambria" w:hAnsi="Cambria" w:eastAsia="" w:asciiTheme="minorAscii" w:hAnsiTheme="minorAscii" w:eastAsiaTheme="minorEastAsia"/>
                <w:color w:val="000000" w:themeColor="text1"/>
              </w:rPr>
            </w:pPr>
            <w:r w:rsidRPr="78DB9D85" w:rsidR="5A2B509D">
              <w:rPr>
                <w:lang w:val="en-GB"/>
              </w:rPr>
              <w:t>CO2 emission total (tonnes)</w:t>
            </w:r>
            <w:ins w:author="Magnus Svensson" w:date="2022-04-22T11:33:42.364Z" w:id="162520875">
              <w:r w:rsidRPr="78DB9D85" w:rsidR="5A2B509D">
                <w:rPr>
                  <w:lang w:val="en-GB"/>
                </w:rPr>
                <w:t xml:space="preserve"> per month</w:t>
              </w:r>
            </w:ins>
          </w:p>
          <w:p w:rsidR="097F6E81" w:rsidP="097F6E81" w:rsidRDefault="097F6E81" w14:paraId="29AD17D0" w14:textId="03DB3BBF">
            <w:pPr>
              <w:pStyle w:val="BodyText"/>
              <w:numPr>
                <w:ilvl w:val="1"/>
                <w:numId w:val="5"/>
              </w:numPr>
              <w:rPr>
                <w:rFonts w:asciiTheme="minorHAnsi" w:hAnsiTheme="minorHAnsi" w:eastAsiaTheme="minorEastAsia"/>
                <w:color w:val="000000" w:themeColor="text1"/>
              </w:rPr>
            </w:pPr>
            <w:r w:rsidRPr="097F6E81">
              <w:rPr>
                <w:lang w:val="en-GB"/>
              </w:rPr>
              <w:t>CO2 emission from production</w:t>
            </w:r>
          </w:p>
          <w:p w:rsidR="097F6E81" w:rsidP="097F6E81" w:rsidRDefault="097F6E81" w14:paraId="10CA80B7" w14:textId="0FCA661E">
            <w:pPr>
              <w:pStyle w:val="BodyText"/>
              <w:numPr>
                <w:ilvl w:val="2"/>
                <w:numId w:val="5"/>
              </w:numPr>
              <w:rPr>
                <w:rFonts w:asciiTheme="minorHAnsi" w:hAnsiTheme="minorHAnsi" w:eastAsiaTheme="minorEastAsia"/>
                <w:color w:val="000000" w:themeColor="text1"/>
              </w:rPr>
            </w:pPr>
            <w:r w:rsidRPr="097F6E81">
              <w:rPr>
                <w:lang w:val="en-GB"/>
              </w:rPr>
              <w:t>Fuel gas</w:t>
            </w:r>
          </w:p>
          <w:p w:rsidR="097F6E81" w:rsidP="097F6E81" w:rsidRDefault="097F6E81" w14:paraId="164B558B" w14:textId="1A19ECD4">
            <w:pPr>
              <w:pStyle w:val="BodyText"/>
              <w:numPr>
                <w:ilvl w:val="2"/>
                <w:numId w:val="5"/>
              </w:numPr>
              <w:rPr>
                <w:rFonts w:asciiTheme="minorHAnsi" w:hAnsiTheme="minorHAnsi" w:eastAsiaTheme="minorEastAsia"/>
                <w:color w:val="000000" w:themeColor="text1"/>
              </w:rPr>
            </w:pPr>
            <w:r w:rsidRPr="097F6E81">
              <w:rPr>
                <w:lang w:val="en-GB"/>
              </w:rPr>
              <w:t>Flaring (gas)</w:t>
            </w:r>
          </w:p>
          <w:p w:rsidR="097F6E81" w:rsidP="097F6E81" w:rsidRDefault="097F6E81" w14:paraId="1D8A130B" w14:textId="17ED5620">
            <w:pPr>
              <w:pStyle w:val="BodyText"/>
              <w:numPr>
                <w:ilvl w:val="2"/>
                <w:numId w:val="5"/>
              </w:numPr>
              <w:rPr>
                <w:rFonts w:asciiTheme="minorHAnsi" w:hAnsiTheme="minorHAnsi" w:eastAsiaTheme="minorEastAsia"/>
                <w:color w:val="000000" w:themeColor="text1"/>
              </w:rPr>
            </w:pPr>
            <w:r w:rsidRPr="097F6E81">
              <w:rPr>
                <w:lang w:val="en-GB"/>
              </w:rPr>
              <w:t>Diesel</w:t>
            </w:r>
          </w:p>
          <w:p w:rsidR="097F6E81" w:rsidP="097F6E81" w:rsidRDefault="097F6E81" w14:paraId="37D413CB" w14:textId="703DB77C">
            <w:pPr>
              <w:pStyle w:val="BodyText"/>
              <w:numPr>
                <w:ilvl w:val="1"/>
                <w:numId w:val="5"/>
              </w:numPr>
              <w:rPr>
                <w:rFonts w:asciiTheme="minorHAnsi" w:hAnsiTheme="minorHAnsi" w:eastAsiaTheme="minorEastAsia"/>
                <w:color w:val="000000" w:themeColor="text1"/>
              </w:rPr>
            </w:pPr>
            <w:r w:rsidRPr="097F6E81">
              <w:rPr>
                <w:lang w:val="en-GB"/>
              </w:rPr>
              <w:t>CO2 emission from mobile units</w:t>
            </w:r>
          </w:p>
          <w:p w:rsidR="097F6E81" w:rsidP="097F6E81" w:rsidRDefault="097F6E81" w14:paraId="707F4DE4" w14:textId="55032F95">
            <w:pPr>
              <w:pStyle w:val="BodyText"/>
              <w:numPr>
                <w:ilvl w:val="2"/>
                <w:numId w:val="5"/>
              </w:numPr>
              <w:rPr>
                <w:rFonts w:asciiTheme="minorHAnsi" w:hAnsiTheme="minorHAnsi" w:eastAsiaTheme="minorEastAsia"/>
                <w:color w:val="000000" w:themeColor="text1"/>
              </w:rPr>
            </w:pPr>
            <w:r w:rsidRPr="097F6E81">
              <w:rPr>
                <w:lang w:val="en-GB"/>
              </w:rPr>
              <w:t>Fuel gas</w:t>
            </w:r>
          </w:p>
          <w:p w:rsidR="097F6E81" w:rsidP="097F6E81" w:rsidRDefault="097F6E81" w14:paraId="16A69581" w14:textId="2851E727">
            <w:pPr>
              <w:pStyle w:val="BodyText"/>
              <w:numPr>
                <w:ilvl w:val="2"/>
                <w:numId w:val="5"/>
              </w:numPr>
              <w:rPr>
                <w:rFonts w:asciiTheme="minorHAnsi" w:hAnsiTheme="minorHAnsi" w:eastAsiaTheme="minorEastAsia"/>
                <w:color w:val="000000" w:themeColor="text1"/>
              </w:rPr>
            </w:pPr>
            <w:r w:rsidRPr="097F6E81">
              <w:rPr>
                <w:lang w:val="en-GB"/>
              </w:rPr>
              <w:t>Flaring (gas, oil)</w:t>
            </w:r>
          </w:p>
          <w:p w:rsidR="097F6E81" w:rsidP="097F6E81" w:rsidRDefault="097F6E81" w14:paraId="797F23AE" w14:textId="255A7EFB">
            <w:pPr>
              <w:pStyle w:val="BodyText"/>
              <w:numPr>
                <w:ilvl w:val="2"/>
                <w:numId w:val="5"/>
              </w:numPr>
              <w:rPr>
                <w:rFonts w:asciiTheme="minorHAnsi" w:hAnsiTheme="minorHAnsi" w:eastAsiaTheme="minorEastAsia"/>
                <w:color w:val="000000" w:themeColor="text1"/>
              </w:rPr>
            </w:pPr>
            <w:r w:rsidRPr="097F6E81">
              <w:rPr>
                <w:lang w:val="en-GB"/>
              </w:rPr>
              <w:t>Diesel</w:t>
            </w:r>
          </w:p>
          <w:p w:rsidR="097F6E81" w:rsidP="097F6E81" w:rsidRDefault="097F6E81" w14:paraId="66B207F0" w14:textId="408C0CEE">
            <w:pPr>
              <w:pStyle w:val="BodyText"/>
              <w:rPr>
                <w:rFonts w:eastAsia="Cambria"/>
              </w:rPr>
            </w:pPr>
          </w:p>
        </w:tc>
      </w:tr>
      <w:tr w:rsidR="097F6E81" w:rsidTr="78DB9D85" w14:paraId="4BA04FC7" w14:textId="77777777">
        <w:tc>
          <w:tcPr>
            <w:tcW w:w="705" w:type="dxa"/>
            <w:tcMar/>
          </w:tcPr>
          <w:p w:rsidR="097F6E81" w:rsidP="097F6E81" w:rsidRDefault="097F6E81" w14:paraId="27881EE4" w14:textId="2D6BCB37">
            <w:pPr>
              <w:pStyle w:val="BodyText"/>
              <w:rPr>
                <w:rFonts w:eastAsia="Cambria"/>
                <w:color w:val="000000" w:themeColor="text1"/>
              </w:rPr>
            </w:pPr>
            <w:r w:rsidRPr="097F6E81">
              <w:rPr>
                <w:lang w:val="en-GB"/>
              </w:rPr>
              <w:t>3.1.2</w:t>
            </w:r>
          </w:p>
        </w:tc>
        <w:tc>
          <w:tcPr>
            <w:tcW w:w="945" w:type="dxa"/>
            <w:tcMar/>
          </w:tcPr>
          <w:p w:rsidR="097F6E81" w:rsidP="097F6E81" w:rsidRDefault="097F6E81" w14:paraId="6256D5AA" w14:textId="7C65CFE7">
            <w:pPr>
              <w:pStyle w:val="BodyText"/>
              <w:rPr>
                <w:rFonts w:eastAsia="Cambria"/>
                <w:color w:val="000000" w:themeColor="text1"/>
              </w:rPr>
            </w:pPr>
            <w:r w:rsidRPr="097F6E81">
              <w:rPr>
                <w:lang w:val="en-GB"/>
              </w:rPr>
              <w:t>Must</w:t>
            </w:r>
          </w:p>
          <w:p w:rsidR="097F6E81" w:rsidP="097F6E81" w:rsidRDefault="097F6E81" w14:paraId="16FB431A" w14:textId="6480365D">
            <w:pPr>
              <w:pStyle w:val="BodyText"/>
              <w:rPr>
                <w:rFonts w:eastAsia="Cambria"/>
                <w:color w:val="000000" w:themeColor="text1"/>
              </w:rPr>
            </w:pPr>
            <w:r w:rsidRPr="097F6E81">
              <w:rPr>
                <w:lang w:val="en-GB"/>
              </w:rPr>
              <w:t>have</w:t>
            </w:r>
          </w:p>
        </w:tc>
        <w:tc>
          <w:tcPr>
            <w:tcW w:w="7125" w:type="dxa"/>
            <w:tcMar/>
          </w:tcPr>
          <w:p w:rsidR="097F6E81" w:rsidP="097F6E81" w:rsidRDefault="097F6E81" w14:paraId="7308DE93" w14:textId="1485E207">
            <w:pPr>
              <w:pStyle w:val="BodyText"/>
              <w:rPr>
                <w:rFonts w:eastAsia="Cambria"/>
                <w:b/>
                <w:bCs/>
                <w:color w:val="000000" w:themeColor="text1"/>
              </w:rPr>
            </w:pPr>
            <w:r w:rsidRPr="097F6E81">
              <w:rPr>
                <w:b/>
                <w:bCs/>
                <w:lang w:val="en-GB"/>
              </w:rPr>
              <w:t>User Story</w:t>
            </w:r>
          </w:p>
          <w:p w:rsidR="097F6E81" w:rsidP="2B076BDB" w:rsidRDefault="0BA7A152" w14:paraId="53715E70" w14:textId="0A82AFD0">
            <w:pPr>
              <w:pStyle w:val="BodyText"/>
              <w:rPr>
                <w:rFonts w:eastAsia="Cambria"/>
                <w:color w:val="000000" w:themeColor="text1"/>
              </w:rPr>
            </w:pPr>
            <w:r w:rsidRPr="2B076BDB">
              <w:rPr>
                <w:lang w:val="en-GB"/>
              </w:rPr>
              <w:t xml:space="preserve">As an operator </w:t>
            </w:r>
          </w:p>
          <w:p w:rsidR="097F6E81" w:rsidP="78DB9D85" w:rsidRDefault="0BA7A152" w14:paraId="702B438F" w14:textId="041EB134">
            <w:pPr>
              <w:pStyle w:val="BodyText"/>
              <w:rPr>
                <w:lang w:val="en-GB"/>
              </w:rPr>
            </w:pPr>
            <w:r w:rsidRPr="78DB9D85" w:rsidR="5A2B509D">
              <w:rPr>
                <w:lang w:val="en-GB"/>
              </w:rPr>
              <w:t xml:space="preserve">I would like to </w:t>
            </w:r>
            <w:ins w:author="Magnus Svensson" w:date="2022-04-22T11:34:36.076Z" w:id="1086519046">
              <w:r w:rsidRPr="78DB9D85" w:rsidR="5A2B509D">
                <w:rPr>
                  <w:lang w:val="en-GB"/>
                </w:rPr>
                <w:t>publish</w:t>
              </w:r>
            </w:ins>
            <w:del w:author="Magnus Svensson" w:date="2022-04-22T11:34:34.625Z" w:id="1174393827">
              <w:r w:rsidRPr="78DB9D85" w:rsidDel="5A2B509D">
                <w:rPr>
                  <w:lang w:val="en-GB"/>
                </w:rPr>
                <w:delText>register</w:delText>
              </w:r>
            </w:del>
            <w:r w:rsidRPr="78DB9D85" w:rsidR="5A2B509D">
              <w:rPr>
                <w:lang w:val="en-GB"/>
              </w:rPr>
              <w:t xml:space="preserve"> </w:t>
            </w:r>
            <w:del w:author="Magnus Svensson" w:date="2022-04-22T11:34:45.102Z" w:id="42052179">
              <w:r w:rsidRPr="78DB9D85" w:rsidDel="5A2B509D">
                <w:rPr>
                  <w:lang w:val="en-GB"/>
                </w:rPr>
                <w:delText>actual</w:delText>
              </w:r>
            </w:del>
            <w:ins w:author="Magnus Svensson" w:date="2022-04-22T11:34:48.262Z" w:id="963301591">
              <w:r w:rsidRPr="78DB9D85" w:rsidR="5A2B509D">
                <w:rPr>
                  <w:lang w:val="en-GB"/>
                </w:rPr>
                <w:t>measured or derived</w:t>
              </w:r>
            </w:ins>
            <w:r w:rsidRPr="78DB9D85" w:rsidR="5A2B509D">
              <w:rPr>
                <w:lang w:val="en-GB"/>
              </w:rPr>
              <w:t xml:space="preserve"> NOX data per license</w:t>
            </w:r>
            <w:ins w:author="Magnus Svensson" w:date="2022-04-22T11:34:58.196Z" w:id="1279881497">
              <w:r w:rsidRPr="78DB9D85" w:rsidR="5A2B509D">
                <w:rPr>
                  <w:lang w:val="en-GB"/>
                </w:rPr>
                <w:t>, field or baa on a monthly basis</w:t>
              </w:r>
            </w:ins>
          </w:p>
          <w:p w:rsidR="0BA7A152" w:rsidP="2B076BDB" w:rsidRDefault="0BA7A152" w14:paraId="5C22411A" w14:textId="603E7469">
            <w:pPr>
              <w:pStyle w:val="BodyText"/>
              <w:rPr>
                <w:rFonts w:eastAsia="Cambria"/>
                <w:color w:val="000000" w:themeColor="text1"/>
              </w:rPr>
            </w:pPr>
            <w:r w:rsidRPr="78DB9D85" w:rsidR="5A2B509D">
              <w:rPr>
                <w:lang w:val="en-GB"/>
              </w:rPr>
              <w:t xml:space="preserve">So that </w:t>
            </w:r>
            <w:del w:author="Magnus Svensson" w:date="2022-04-22T11:35:05.53Z" w:id="1665837699">
              <w:r w:rsidRPr="78DB9D85" w:rsidDel="5A2B509D">
                <w:rPr>
                  <w:lang w:val="en-GB"/>
                </w:rPr>
                <w:delText>updated</w:delText>
              </w:r>
            </w:del>
            <w:r w:rsidRPr="78DB9D85" w:rsidR="5A2B509D">
              <w:rPr>
                <w:lang w:val="en-GB"/>
              </w:rPr>
              <w:t xml:space="preserve"> NOX emission data actuals are available to partners</w:t>
            </w:r>
          </w:p>
          <w:p w:rsidR="097F6E81" w:rsidP="097F6E81" w:rsidRDefault="097F6E81" w14:paraId="2827D138" w14:textId="0433A187">
            <w:pPr>
              <w:pStyle w:val="BodyText"/>
              <w:rPr>
                <w:rFonts w:eastAsia="Cambria"/>
              </w:rPr>
            </w:pPr>
          </w:p>
          <w:p w:rsidR="097F6E81" w:rsidP="097F6E81" w:rsidRDefault="0BA7A152" w14:paraId="0DD22B65" w14:textId="647F365C">
            <w:pPr>
              <w:pStyle w:val="BodyText"/>
              <w:rPr>
                <w:rFonts w:eastAsia="Cambria"/>
                <w:color w:val="000000" w:themeColor="text1"/>
              </w:rPr>
            </w:pPr>
            <w:r w:rsidRPr="2B076BDB">
              <w:rPr>
                <w:b/>
                <w:bCs/>
                <w:lang w:val="en-GB"/>
              </w:rPr>
              <w:t>Acceptance Criteria</w:t>
            </w:r>
          </w:p>
          <w:p w:rsidR="097F6E81" w:rsidP="2B076BDB" w:rsidRDefault="0BA7A152" w14:paraId="6449BE07" w14:textId="01667883">
            <w:pPr>
              <w:pStyle w:val="BodyText"/>
              <w:rPr>
                <w:rFonts w:eastAsia="Cambria"/>
                <w:color w:val="000000" w:themeColor="text1"/>
              </w:rPr>
            </w:pPr>
            <w:r w:rsidRPr="78DB9D85" w:rsidR="5A2B509D">
              <w:rPr>
                <w:lang w:val="en-GB"/>
              </w:rPr>
              <w:t xml:space="preserve">Implementation of a mechanism to register </w:t>
            </w:r>
            <w:del w:author="Magnus Svensson" w:date="2022-04-22T11:35:11.427Z" w:id="693384653">
              <w:r w:rsidRPr="78DB9D85" w:rsidDel="5A2B509D">
                <w:rPr>
                  <w:lang w:val="en-GB"/>
                </w:rPr>
                <w:delText>actual</w:delText>
              </w:r>
            </w:del>
            <w:ins w:author="Magnus Svensson" w:date="2022-04-22T11:35:14.785Z" w:id="520074446">
              <w:r w:rsidRPr="78DB9D85" w:rsidR="5A2B509D">
                <w:rPr>
                  <w:lang w:val="en-GB"/>
                </w:rPr>
                <w:t>measured or derived</w:t>
              </w:r>
            </w:ins>
            <w:r w:rsidRPr="78DB9D85" w:rsidR="5A2B509D">
              <w:rPr>
                <w:lang w:val="en-GB"/>
              </w:rPr>
              <w:t xml:space="preserve"> NOX</w:t>
            </w:r>
            <w:r w:rsidRPr="78DB9D85" w:rsidR="7A9DAAB0">
              <w:rPr>
                <w:lang w:val="en-GB"/>
              </w:rPr>
              <w:t xml:space="preserve"> </w:t>
            </w:r>
            <w:r w:rsidRPr="78DB9D85" w:rsidR="5A2B509D">
              <w:rPr>
                <w:lang w:val="en-GB"/>
              </w:rPr>
              <w:t>data as follows:</w:t>
            </w:r>
          </w:p>
          <w:p w:rsidR="097F6E81" w:rsidP="78DB9D85" w:rsidRDefault="0BA7A152" w14:paraId="0216AFFF" w14:textId="26068673">
            <w:pPr>
              <w:pStyle w:val="BodyText"/>
              <w:numPr>
                <w:ilvl w:val="0"/>
                <w:numId w:val="5"/>
              </w:numPr>
              <w:rPr>
                <w:rFonts w:ascii="Cambria" w:hAnsi="Cambria" w:eastAsia="" w:asciiTheme="minorAscii" w:hAnsiTheme="minorAscii" w:eastAsiaTheme="minorEastAsia"/>
                <w:color w:val="000000" w:themeColor="text1"/>
              </w:rPr>
            </w:pPr>
            <w:r w:rsidRPr="78DB9D85" w:rsidR="5A2B509D">
              <w:rPr>
                <w:lang w:val="en-GB"/>
              </w:rPr>
              <w:t>NOX</w:t>
            </w:r>
            <w:r w:rsidRPr="78DB9D85" w:rsidR="7A9DAAB0">
              <w:rPr>
                <w:lang w:val="en-GB"/>
              </w:rPr>
              <w:t xml:space="preserve"> </w:t>
            </w:r>
            <w:r w:rsidRPr="78DB9D85" w:rsidR="5A2B509D">
              <w:rPr>
                <w:lang w:val="en-GB"/>
              </w:rPr>
              <w:t>emission total (tonnes)</w:t>
            </w:r>
            <w:ins w:author="Magnus Svensson" w:date="2022-04-22T11:35:21.273Z" w:id="181793755">
              <w:r w:rsidRPr="78DB9D85" w:rsidR="5A2B509D">
                <w:rPr>
                  <w:lang w:val="en-GB"/>
                </w:rPr>
                <w:t xml:space="preserve"> per month</w:t>
              </w:r>
            </w:ins>
          </w:p>
          <w:p w:rsidR="097F6E81" w:rsidP="2B076BDB" w:rsidRDefault="0BA7A152" w14:paraId="38EF9EFF" w14:textId="76A06ED4">
            <w:pPr>
              <w:pStyle w:val="BodyText"/>
              <w:numPr>
                <w:ilvl w:val="1"/>
                <w:numId w:val="5"/>
              </w:numPr>
              <w:rPr>
                <w:rFonts w:asciiTheme="minorHAnsi" w:hAnsiTheme="minorHAnsi" w:eastAsiaTheme="minorEastAsia"/>
                <w:color w:val="000000" w:themeColor="text1"/>
              </w:rPr>
            </w:pPr>
            <w:r w:rsidRPr="2B076BDB">
              <w:rPr>
                <w:lang w:val="en-GB"/>
              </w:rPr>
              <w:t>NOX</w:t>
            </w:r>
            <w:r w:rsidRPr="2B076BDB" w:rsidR="2B076BDB">
              <w:rPr>
                <w:lang w:val="en-GB"/>
              </w:rPr>
              <w:t xml:space="preserve"> </w:t>
            </w:r>
            <w:r w:rsidRPr="2B076BDB">
              <w:rPr>
                <w:lang w:val="en-GB"/>
              </w:rPr>
              <w:t>emission from production</w:t>
            </w:r>
          </w:p>
          <w:p w:rsidR="097F6E81" w:rsidP="2B076BDB" w:rsidRDefault="0BA7A152" w14:paraId="0B72178C"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097F6E81" w:rsidP="2B076BDB" w:rsidRDefault="0BA7A152" w14:paraId="3F80442E"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097F6E81" w:rsidP="2B076BDB" w:rsidRDefault="0BA7A152" w14:paraId="72F94A65"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097F6E81" w:rsidP="2B076BDB" w:rsidRDefault="0BA7A152" w14:paraId="5676139C" w14:textId="6161CB79">
            <w:pPr>
              <w:pStyle w:val="BodyText"/>
              <w:numPr>
                <w:ilvl w:val="1"/>
                <w:numId w:val="5"/>
              </w:numPr>
              <w:rPr>
                <w:rFonts w:asciiTheme="minorHAnsi" w:hAnsiTheme="minorHAnsi" w:eastAsiaTheme="minorEastAsia"/>
                <w:color w:val="000000" w:themeColor="text1"/>
              </w:rPr>
            </w:pPr>
            <w:r w:rsidRPr="2B076BDB">
              <w:rPr>
                <w:lang w:val="en-GB"/>
              </w:rPr>
              <w:t>NOX</w:t>
            </w:r>
            <w:r w:rsidRPr="2B076BDB" w:rsidR="2B076BDB">
              <w:rPr>
                <w:lang w:val="en-GB"/>
              </w:rPr>
              <w:t xml:space="preserve"> </w:t>
            </w:r>
            <w:r w:rsidRPr="2B076BDB">
              <w:rPr>
                <w:lang w:val="en-GB"/>
              </w:rPr>
              <w:t>emission from mobile units</w:t>
            </w:r>
          </w:p>
          <w:p w:rsidR="097F6E81" w:rsidP="2B076BDB" w:rsidRDefault="0BA7A152" w14:paraId="1FB4F0EA" w14:textId="55032F95">
            <w:pPr>
              <w:pStyle w:val="BodyText"/>
              <w:numPr>
                <w:ilvl w:val="2"/>
                <w:numId w:val="5"/>
              </w:numPr>
              <w:rPr>
                <w:rFonts w:asciiTheme="minorHAnsi" w:hAnsiTheme="minorHAnsi" w:eastAsiaTheme="minorEastAsia"/>
                <w:color w:val="000000" w:themeColor="text1"/>
              </w:rPr>
            </w:pPr>
            <w:r w:rsidRPr="2B076BDB">
              <w:rPr>
                <w:lang w:val="en-GB"/>
              </w:rPr>
              <w:lastRenderedPageBreak/>
              <w:t>Fuel gas</w:t>
            </w:r>
          </w:p>
          <w:p w:rsidR="097F6E81" w:rsidP="2B076BDB" w:rsidRDefault="0BA7A152" w14:paraId="6C448E18"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097F6E81" w:rsidP="2B076BDB" w:rsidRDefault="0BA7A152" w14:paraId="69CB84F8" w14:textId="23F308E0">
            <w:pPr>
              <w:pStyle w:val="BodyText"/>
              <w:numPr>
                <w:ilvl w:val="2"/>
                <w:numId w:val="5"/>
              </w:numPr>
              <w:rPr>
                <w:rFonts w:asciiTheme="minorHAnsi" w:hAnsiTheme="minorHAnsi" w:eastAsiaTheme="minorEastAsia"/>
                <w:color w:val="000000" w:themeColor="text1"/>
              </w:rPr>
            </w:pPr>
            <w:r w:rsidRPr="2B076BDB">
              <w:rPr>
                <w:lang w:val="en-GB"/>
              </w:rPr>
              <w:t>Diesel</w:t>
            </w:r>
          </w:p>
          <w:p w:rsidR="097F6E81" w:rsidP="097F6E81" w:rsidRDefault="097F6E81" w14:paraId="2E3D84C2" w14:textId="6D070CEB">
            <w:pPr>
              <w:pStyle w:val="BodyText"/>
              <w:rPr>
                <w:rFonts w:eastAsia="Cambria"/>
              </w:rPr>
            </w:pPr>
          </w:p>
        </w:tc>
      </w:tr>
      <w:tr w:rsidR="097F6E81" w:rsidTr="78DB9D85" w14:paraId="55C051FE" w14:textId="77777777">
        <w:tc>
          <w:tcPr>
            <w:tcW w:w="705" w:type="dxa"/>
            <w:tcMar/>
          </w:tcPr>
          <w:p w:rsidR="097F6E81" w:rsidP="097F6E81" w:rsidRDefault="097F6E81" w14:paraId="2899FD0D" w14:textId="29106F8D">
            <w:pPr>
              <w:pStyle w:val="BodyText"/>
              <w:rPr>
                <w:rFonts w:eastAsia="Cambria"/>
                <w:color w:val="000000" w:themeColor="text1"/>
              </w:rPr>
            </w:pPr>
            <w:r w:rsidRPr="097F6E81">
              <w:rPr>
                <w:lang w:val="en-GB"/>
              </w:rPr>
              <w:lastRenderedPageBreak/>
              <w:t>3.1.3</w:t>
            </w:r>
          </w:p>
        </w:tc>
        <w:tc>
          <w:tcPr>
            <w:tcW w:w="945" w:type="dxa"/>
            <w:tcMar/>
          </w:tcPr>
          <w:p w:rsidR="097F6E81" w:rsidP="097F6E81" w:rsidRDefault="097F6E81" w14:paraId="51E68499" w14:textId="32416749">
            <w:pPr>
              <w:pStyle w:val="BodyText"/>
              <w:rPr>
                <w:rFonts w:eastAsia="Cambria"/>
                <w:color w:val="000000" w:themeColor="text1"/>
              </w:rPr>
            </w:pPr>
            <w:r w:rsidRPr="097F6E81">
              <w:rPr>
                <w:lang w:val="en-GB"/>
              </w:rPr>
              <w:t>Must</w:t>
            </w:r>
          </w:p>
          <w:p w:rsidR="097F6E81" w:rsidP="097F6E81" w:rsidRDefault="097F6E81" w14:paraId="0945D923" w14:textId="5773E8B6">
            <w:pPr>
              <w:pStyle w:val="BodyText"/>
              <w:rPr>
                <w:rFonts w:eastAsia="Cambria"/>
                <w:color w:val="000000" w:themeColor="text1"/>
              </w:rPr>
            </w:pPr>
            <w:r w:rsidRPr="097F6E81">
              <w:rPr>
                <w:lang w:val="en-GB"/>
              </w:rPr>
              <w:t>have</w:t>
            </w:r>
          </w:p>
        </w:tc>
        <w:tc>
          <w:tcPr>
            <w:tcW w:w="7125" w:type="dxa"/>
            <w:tcMar/>
          </w:tcPr>
          <w:p w:rsidR="097F6E81" w:rsidP="097F6E81" w:rsidRDefault="097F6E81" w14:paraId="62FE59F2" w14:textId="28D2AE5C">
            <w:pPr>
              <w:pStyle w:val="BodyText"/>
              <w:rPr>
                <w:rFonts w:eastAsia="Cambria"/>
                <w:b/>
                <w:bCs/>
                <w:color w:val="000000" w:themeColor="text1"/>
              </w:rPr>
            </w:pPr>
            <w:r w:rsidRPr="097F6E81">
              <w:rPr>
                <w:b/>
                <w:bCs/>
                <w:lang w:val="en-GB"/>
              </w:rPr>
              <w:t>User Story</w:t>
            </w:r>
          </w:p>
          <w:p w:rsidR="097F6E81" w:rsidP="2B076BDB" w:rsidRDefault="0BA7A152" w14:paraId="3084507A" w14:textId="76429EFD">
            <w:pPr>
              <w:pStyle w:val="BodyText"/>
              <w:rPr>
                <w:rFonts w:eastAsia="Cambria"/>
                <w:color w:val="000000" w:themeColor="text1"/>
              </w:rPr>
            </w:pPr>
            <w:r w:rsidRPr="2B076BDB">
              <w:rPr>
                <w:lang w:val="en-GB"/>
              </w:rPr>
              <w:t xml:space="preserve">As an operator </w:t>
            </w:r>
          </w:p>
          <w:p w:rsidR="097F6E81" w:rsidP="78DB9D85" w:rsidRDefault="0BA7A152" w14:paraId="7A038F86" w14:textId="42532A9A">
            <w:pPr>
              <w:pStyle w:val="BodyText"/>
              <w:rPr>
                <w:lang w:val="en-GB"/>
              </w:rPr>
            </w:pPr>
            <w:r w:rsidRPr="78DB9D85" w:rsidR="5A2B509D">
              <w:rPr>
                <w:lang w:val="en-GB"/>
              </w:rPr>
              <w:t xml:space="preserve">I would like to </w:t>
            </w:r>
            <w:ins w:author="Magnus Svensson" w:date="2022-04-22T11:35:32.026Z" w:id="559708556">
              <w:r w:rsidRPr="78DB9D85" w:rsidR="5A2B509D">
                <w:rPr>
                  <w:lang w:val="en-GB"/>
                </w:rPr>
                <w:t>publish</w:t>
              </w:r>
            </w:ins>
            <w:del w:author="Magnus Svensson" w:date="2022-04-22T11:35:30.624Z" w:id="665643690">
              <w:r w:rsidRPr="78DB9D85" w:rsidDel="5A2B509D">
                <w:rPr>
                  <w:lang w:val="en-GB"/>
                </w:rPr>
                <w:delText>register</w:delText>
              </w:r>
            </w:del>
            <w:r w:rsidRPr="78DB9D85" w:rsidR="5A2B509D">
              <w:rPr>
                <w:lang w:val="en-GB"/>
              </w:rPr>
              <w:t xml:space="preserve"> </w:t>
            </w:r>
            <w:del w:author="Magnus Svensson" w:date="2022-04-22T11:35:36.979Z" w:id="2137658035">
              <w:r w:rsidRPr="78DB9D85" w:rsidDel="5A2B509D">
                <w:rPr>
                  <w:lang w:val="en-GB"/>
                </w:rPr>
                <w:delText>actual</w:delText>
              </w:r>
            </w:del>
            <w:ins w:author="Magnus Svensson" w:date="2022-04-22T11:35:39.892Z" w:id="847494983">
              <w:r w:rsidRPr="78DB9D85" w:rsidR="5A2B509D">
                <w:rPr>
                  <w:lang w:val="en-GB"/>
                </w:rPr>
                <w:t>measured or derived</w:t>
              </w:r>
            </w:ins>
            <w:r w:rsidRPr="78DB9D85" w:rsidR="5A2B509D">
              <w:rPr>
                <w:lang w:val="en-GB"/>
              </w:rPr>
              <w:t xml:space="preserve"> CH4 data per license</w:t>
            </w:r>
            <w:ins w:author="Magnus Svensson" w:date="2022-04-22T11:35:45.338Z" w:id="185521085">
              <w:r w:rsidRPr="78DB9D85" w:rsidR="5A2B509D">
                <w:rPr>
                  <w:lang w:val="en-GB"/>
                </w:rPr>
                <w:t>, field or baa</w:t>
              </w:r>
            </w:ins>
          </w:p>
          <w:p w:rsidR="0BA7A152" w:rsidP="2B076BDB" w:rsidRDefault="0BA7A152" w14:paraId="5A43203B" w14:textId="4BFE6141">
            <w:pPr>
              <w:pStyle w:val="BodyText"/>
              <w:rPr>
                <w:rFonts w:eastAsia="Cambria"/>
                <w:color w:val="000000" w:themeColor="text1"/>
              </w:rPr>
            </w:pPr>
            <w:r w:rsidRPr="78DB9D85" w:rsidR="5A2B509D">
              <w:rPr>
                <w:lang w:val="en-GB"/>
              </w:rPr>
              <w:t xml:space="preserve">So that </w:t>
            </w:r>
            <w:del w:author="Magnus Svensson" w:date="2022-04-22T11:35:50.915Z" w:id="1482691086">
              <w:r w:rsidRPr="78DB9D85" w:rsidDel="5A2B509D">
                <w:rPr>
                  <w:lang w:val="en-GB"/>
                </w:rPr>
                <w:delText>updated</w:delText>
              </w:r>
            </w:del>
            <w:r w:rsidRPr="78DB9D85" w:rsidR="5A2B509D">
              <w:rPr>
                <w:lang w:val="en-GB"/>
              </w:rPr>
              <w:t xml:space="preserve"> CH4 emission data </w:t>
            </w:r>
            <w:del w:author="Magnus Svensson" w:date="2022-04-22T11:35:58.648Z" w:id="2042743464">
              <w:r w:rsidRPr="78DB9D85" w:rsidDel="5A2B509D">
                <w:rPr>
                  <w:lang w:val="en-GB"/>
                </w:rPr>
                <w:delText>actuals</w:delText>
              </w:r>
            </w:del>
            <w:r w:rsidRPr="78DB9D85" w:rsidR="5A2B509D">
              <w:rPr>
                <w:lang w:val="en-GB"/>
              </w:rPr>
              <w:t xml:space="preserve"> are available to partners</w:t>
            </w:r>
          </w:p>
          <w:p w:rsidR="097F6E81" w:rsidP="097F6E81" w:rsidRDefault="097F6E81" w14:paraId="0817BF8E" w14:textId="18E06CE6">
            <w:pPr>
              <w:pStyle w:val="BodyText"/>
              <w:rPr>
                <w:rFonts w:eastAsia="Cambria"/>
              </w:rPr>
            </w:pPr>
          </w:p>
          <w:p w:rsidR="097F6E81" w:rsidP="097F6E81" w:rsidRDefault="0BA7A152" w14:paraId="3374C23F" w14:textId="7FC84779">
            <w:pPr>
              <w:pStyle w:val="BodyText"/>
              <w:rPr>
                <w:rFonts w:eastAsia="Cambria"/>
                <w:b/>
                <w:bCs/>
                <w:color w:val="000000" w:themeColor="text1"/>
              </w:rPr>
            </w:pPr>
            <w:r w:rsidRPr="2B076BDB">
              <w:rPr>
                <w:b/>
                <w:bCs/>
                <w:lang w:val="en-GB"/>
              </w:rPr>
              <w:t>Acceptance Criteria</w:t>
            </w:r>
          </w:p>
          <w:p w:rsidR="097F6E81" w:rsidP="2B076BDB" w:rsidRDefault="0BA7A152" w14:paraId="75A57F1C" w14:textId="0B7F64C4">
            <w:pPr>
              <w:pStyle w:val="BodyText"/>
              <w:rPr>
                <w:rFonts w:eastAsia="Cambria"/>
                <w:color w:val="000000" w:themeColor="text1"/>
              </w:rPr>
            </w:pPr>
            <w:r w:rsidRPr="78DB9D85" w:rsidR="5A2B509D">
              <w:rPr>
                <w:lang w:val="en-GB"/>
              </w:rPr>
              <w:t>Implementation of a mechanism to</w:t>
            </w:r>
            <w:del w:author="Magnus Svensson" w:date="2022-04-22T11:36:05.677Z" w:id="1204291572">
              <w:r w:rsidRPr="78DB9D85" w:rsidDel="5A2B509D">
                <w:rPr>
                  <w:lang w:val="en-GB"/>
                </w:rPr>
                <w:delText xml:space="preserve"> register actual</w:delText>
              </w:r>
            </w:del>
            <w:ins w:author="Magnus Svensson" w:date="2022-04-22T11:36:12.273Z" w:id="275814440">
              <w:r w:rsidRPr="78DB9D85" w:rsidR="5A2B509D">
                <w:rPr>
                  <w:lang w:val="en-GB"/>
                </w:rPr>
                <w:t xml:space="preserve"> publish measured or derived</w:t>
              </w:r>
            </w:ins>
            <w:r w:rsidRPr="78DB9D85" w:rsidR="5A2B509D">
              <w:rPr>
                <w:lang w:val="en-GB"/>
              </w:rPr>
              <w:t xml:space="preserve"> CH4 data as follows:</w:t>
            </w:r>
          </w:p>
          <w:p w:rsidR="097F6E81" w:rsidP="78DB9D85" w:rsidRDefault="0BA7A152" w14:paraId="6ACBE2A0" w14:textId="0A2A659B">
            <w:pPr>
              <w:pStyle w:val="BodyText"/>
              <w:numPr>
                <w:ilvl w:val="0"/>
                <w:numId w:val="5"/>
              </w:numPr>
              <w:rPr>
                <w:rFonts w:ascii="Cambria" w:hAnsi="Cambria" w:eastAsia="" w:asciiTheme="minorAscii" w:hAnsiTheme="minorAscii" w:eastAsiaTheme="minorEastAsia"/>
                <w:color w:val="000000" w:themeColor="text1"/>
                <w:lang w:val="en-GB"/>
              </w:rPr>
            </w:pPr>
            <w:r w:rsidRPr="78DB9D85" w:rsidR="5A2B509D">
              <w:rPr>
                <w:lang w:val="en-GB"/>
              </w:rPr>
              <w:t>CH4 emission total (tonnes)</w:t>
            </w:r>
            <w:ins w:author="Magnus Svensson" w:date="2022-04-22T11:36:16.944Z" w:id="2057371850">
              <w:r w:rsidRPr="78DB9D85" w:rsidR="5A2B509D">
                <w:rPr>
                  <w:lang w:val="en-GB"/>
                </w:rPr>
                <w:t xml:space="preserve"> per month</w:t>
              </w:r>
            </w:ins>
          </w:p>
          <w:p w:rsidR="097F6E81" w:rsidP="2B076BDB" w:rsidRDefault="0BA7A152" w14:paraId="3E46A1C5" w14:textId="40E7C7D7">
            <w:pPr>
              <w:pStyle w:val="BodyText"/>
              <w:numPr>
                <w:ilvl w:val="1"/>
                <w:numId w:val="5"/>
              </w:numPr>
              <w:rPr>
                <w:rFonts w:asciiTheme="minorHAnsi" w:hAnsiTheme="minorHAnsi" w:eastAsiaTheme="minorEastAsia"/>
                <w:color w:val="000000" w:themeColor="text1"/>
                <w:lang w:val="en-GB"/>
              </w:rPr>
            </w:pPr>
            <w:r w:rsidRPr="2B076BDB">
              <w:rPr>
                <w:lang w:val="en-GB"/>
              </w:rPr>
              <w:t>CH4 emission from production</w:t>
            </w:r>
          </w:p>
          <w:p w:rsidR="097F6E81" w:rsidP="2B076BDB" w:rsidRDefault="0BA7A152" w14:paraId="53F1EEB4" w14:textId="038475B8">
            <w:pPr>
              <w:pStyle w:val="BodyText"/>
              <w:numPr>
                <w:ilvl w:val="1"/>
                <w:numId w:val="5"/>
              </w:numPr>
              <w:rPr>
                <w:color w:val="000000" w:themeColor="text1"/>
              </w:rPr>
            </w:pPr>
            <w:r w:rsidRPr="2B076BDB">
              <w:rPr>
                <w:lang w:val="en-GB"/>
              </w:rPr>
              <w:t>CH4 emission from mobile units</w:t>
            </w:r>
          </w:p>
          <w:p w:rsidR="097F6E81" w:rsidP="2B076BDB" w:rsidRDefault="097F6E81" w14:paraId="707D2122" w14:textId="6DEE9621">
            <w:pPr>
              <w:pStyle w:val="BodyText"/>
              <w:rPr>
                <w:rFonts w:eastAsia="Cambria"/>
                <w:lang w:val="en-GB"/>
              </w:rPr>
            </w:pPr>
          </w:p>
          <w:p w:rsidR="097F6E81" w:rsidP="097F6E81" w:rsidRDefault="097F6E81" w14:paraId="16EC141F" w14:textId="5DAD4A2B">
            <w:pPr>
              <w:pStyle w:val="BodyText"/>
              <w:rPr>
                <w:rFonts w:eastAsia="Cambria"/>
              </w:rPr>
            </w:pPr>
          </w:p>
        </w:tc>
      </w:tr>
      <w:tr w:rsidR="097F6E81" w:rsidTr="78DB9D85" w14:paraId="17210213" w14:textId="77777777">
        <w:tc>
          <w:tcPr>
            <w:tcW w:w="705" w:type="dxa"/>
            <w:tcMar/>
          </w:tcPr>
          <w:p w:rsidR="097F6E81" w:rsidP="097F6E81" w:rsidRDefault="097F6E81" w14:paraId="2C8CAB65" w14:textId="719BFA4C">
            <w:pPr>
              <w:pStyle w:val="BodyText"/>
              <w:rPr>
                <w:rFonts w:eastAsia="Cambria"/>
                <w:color w:val="000000" w:themeColor="text1"/>
              </w:rPr>
            </w:pPr>
            <w:r w:rsidRPr="097F6E81">
              <w:rPr>
                <w:lang w:val="en-GB"/>
              </w:rPr>
              <w:t>3.1.4</w:t>
            </w:r>
          </w:p>
        </w:tc>
        <w:tc>
          <w:tcPr>
            <w:tcW w:w="945" w:type="dxa"/>
            <w:tcMar/>
          </w:tcPr>
          <w:p w:rsidR="097F6E81" w:rsidP="761B2E52" w:rsidRDefault="097F6E81" w14:paraId="397BFACE" w14:textId="2624E72F">
            <w:pPr>
              <w:pStyle w:val="BodyText"/>
              <w:rPr>
                <w:rFonts w:eastAsia="Cambria"/>
                <w:color w:val="000000" w:themeColor="text1"/>
              </w:rPr>
            </w:pPr>
            <w:r w:rsidRPr="761B2E52">
              <w:rPr>
                <w:lang w:val="en-GB"/>
              </w:rPr>
              <w:t>Should</w:t>
            </w:r>
          </w:p>
          <w:p w:rsidR="097F6E81" w:rsidP="761B2E52" w:rsidRDefault="097F6E81" w14:paraId="08DE5C4C" w14:textId="0811E619">
            <w:pPr>
              <w:pStyle w:val="BodyText"/>
              <w:rPr>
                <w:rFonts w:eastAsia="Cambria"/>
                <w:color w:val="000000" w:themeColor="text1"/>
              </w:rPr>
            </w:pPr>
            <w:r w:rsidRPr="761B2E52">
              <w:rPr>
                <w:lang w:val="en-GB"/>
              </w:rPr>
              <w:t>have</w:t>
            </w:r>
          </w:p>
        </w:tc>
        <w:tc>
          <w:tcPr>
            <w:tcW w:w="7125" w:type="dxa"/>
            <w:tcMar/>
          </w:tcPr>
          <w:p w:rsidR="097F6E81" w:rsidP="097F6E81" w:rsidRDefault="097F6E81" w14:paraId="0541E5DA" w14:textId="21083B49">
            <w:pPr>
              <w:pStyle w:val="BodyText"/>
              <w:rPr>
                <w:rFonts w:eastAsia="Cambria"/>
                <w:b/>
                <w:bCs/>
                <w:color w:val="000000" w:themeColor="text1"/>
              </w:rPr>
            </w:pPr>
            <w:r w:rsidRPr="097F6E81">
              <w:rPr>
                <w:b/>
                <w:bCs/>
                <w:lang w:val="en-GB"/>
              </w:rPr>
              <w:t>User Story</w:t>
            </w:r>
          </w:p>
          <w:p w:rsidR="097F6E81" w:rsidP="2B076BDB" w:rsidRDefault="0BA7A152" w14:paraId="1F9EFA86" w14:textId="74FE15BF">
            <w:pPr>
              <w:pStyle w:val="BodyText"/>
              <w:rPr>
                <w:rFonts w:eastAsia="Cambria"/>
                <w:color w:val="000000" w:themeColor="text1"/>
              </w:rPr>
            </w:pPr>
            <w:r w:rsidRPr="2B076BDB">
              <w:rPr>
                <w:lang w:val="en-GB"/>
              </w:rPr>
              <w:t xml:space="preserve">As an operator </w:t>
            </w:r>
          </w:p>
          <w:p w:rsidR="097F6E81" w:rsidP="78DB9D85" w:rsidRDefault="0BA7A152" w14:paraId="328215B6" w14:textId="0D5B0265">
            <w:pPr>
              <w:pStyle w:val="BodyText"/>
              <w:rPr>
                <w:del w:author="Magnus Svensson" w:date="2022-04-22T11:36:35.715Z" w:id="1206317630"/>
                <w:lang w:val="en-GB"/>
              </w:rPr>
            </w:pPr>
            <w:del w:author="Magnus Svensson" w:date="2022-04-22T11:36:35.715Z" w:id="1860617690">
              <w:r w:rsidRPr="78DB9D85" w:rsidDel="5A2B509D">
                <w:rPr>
                  <w:lang w:val="en-GB"/>
                </w:rPr>
                <w:delText>I would like to correct registered actual data</w:delText>
              </w:r>
            </w:del>
            <w:ins w:author="Magnus Svensson" w:date="2022-04-22T11:36:59.729Z" w:id="1550370844">
              <w:r w:rsidRPr="78DB9D85" w:rsidR="5A2B509D">
                <w:rPr>
                  <w:lang w:val="en-GB"/>
                </w:rPr>
                <w:t>. I would like be able to republish corrected data</w:t>
              </w:r>
            </w:ins>
          </w:p>
          <w:p w:rsidR="0BA7A152" w:rsidP="2B076BDB" w:rsidRDefault="0BA7A152" w14:paraId="2D8AE29B" w14:textId="552B6D9D">
            <w:pPr>
              <w:pStyle w:val="BodyText"/>
              <w:rPr>
                <w:rFonts w:eastAsia="Cambria"/>
                <w:color w:val="000000" w:themeColor="text1"/>
              </w:rPr>
            </w:pPr>
            <w:r w:rsidRPr="78DB9D85" w:rsidR="5A2B509D">
              <w:rPr>
                <w:lang w:val="en-GB"/>
              </w:rPr>
              <w:t xml:space="preserve">So that corrected </w:t>
            </w:r>
            <w:ins w:author="Magnus Svensson" w:date="2022-04-22T11:37:27.967Z" w:id="62869533">
              <w:r w:rsidRPr="78DB9D85" w:rsidR="5A2B509D">
                <w:rPr>
                  <w:lang w:val="en-GB"/>
                </w:rPr>
                <w:t>meaured</w:t>
              </w:r>
              <w:r w:rsidRPr="78DB9D85" w:rsidR="5A2B509D">
                <w:rPr>
                  <w:lang w:val="en-GB"/>
                </w:rPr>
                <w:t xml:space="preserve"> or derived </w:t>
              </w:r>
            </w:ins>
            <w:r w:rsidRPr="78DB9D85" w:rsidR="5A2B509D">
              <w:rPr>
                <w:lang w:val="en-GB"/>
              </w:rPr>
              <w:t>emission data</w:t>
            </w:r>
            <w:ins w:author="Magnus Svensson" w:date="2022-04-22T11:37:15.066Z" w:id="1500847831">
              <w:r w:rsidRPr="78DB9D85" w:rsidR="5A2B509D">
                <w:rPr>
                  <w:lang w:val="en-GB"/>
                </w:rPr>
                <w:t xml:space="preserve"> </w:t>
              </w:r>
            </w:ins>
            <w:del w:author="Magnus Svensson" w:date="2022-04-22T11:37:12.546Z" w:id="1036914611">
              <w:r w:rsidRPr="78DB9D85" w:rsidDel="5A2B509D">
                <w:rPr>
                  <w:lang w:val="en-GB"/>
                </w:rPr>
                <w:delText xml:space="preserve"> actuals </w:delText>
              </w:r>
            </w:del>
            <w:r w:rsidRPr="78DB9D85" w:rsidR="5A2B509D">
              <w:rPr>
                <w:lang w:val="en-GB"/>
              </w:rPr>
              <w:t>are available to partners</w:t>
            </w:r>
          </w:p>
          <w:p w:rsidR="097F6E81" w:rsidP="097F6E81" w:rsidRDefault="097F6E81" w14:paraId="1B1A19CB" w14:textId="289BCC36">
            <w:pPr>
              <w:pStyle w:val="BodyText"/>
              <w:rPr>
                <w:rFonts w:eastAsia="Cambria"/>
              </w:rPr>
            </w:pPr>
          </w:p>
          <w:p w:rsidR="097F6E81" w:rsidP="097F6E81" w:rsidRDefault="0BA7A152" w14:paraId="58FBB626" w14:textId="6DFEAE60">
            <w:pPr>
              <w:pStyle w:val="BodyText"/>
              <w:rPr>
                <w:rFonts w:eastAsia="Cambria"/>
                <w:b/>
                <w:bCs/>
                <w:color w:val="000000" w:themeColor="text1"/>
              </w:rPr>
            </w:pPr>
            <w:r w:rsidRPr="2B076BDB">
              <w:rPr>
                <w:b/>
                <w:bCs/>
                <w:lang w:val="en-GB"/>
              </w:rPr>
              <w:t>Acceptance Criteria</w:t>
            </w:r>
          </w:p>
          <w:p w:rsidR="097F6E81" w:rsidP="2B076BDB" w:rsidRDefault="0BA7A152" w14:paraId="3ECBE84E" w14:textId="5742A087">
            <w:pPr>
              <w:pStyle w:val="BodyText"/>
              <w:rPr>
                <w:rFonts w:eastAsia="Cambria"/>
                <w:lang w:val="en-GB"/>
              </w:rPr>
            </w:pPr>
            <w:r w:rsidRPr="78DB9D85" w:rsidR="5A2B509D">
              <w:rPr>
                <w:lang w:val="en-GB"/>
              </w:rPr>
              <w:t xml:space="preserve">Implementation of a mechanism to </w:t>
            </w:r>
            <w:del w:author="Magnus Svensson" w:date="2022-04-22T11:37:36.88Z" w:id="2050410416">
              <w:r w:rsidRPr="78DB9D85" w:rsidDel="5A2B509D">
                <w:rPr>
                  <w:lang w:val="en-GB"/>
                </w:rPr>
                <w:delText>correct actual</w:delText>
              </w:r>
            </w:del>
            <w:ins w:author="Magnus Svensson" w:date="2022-04-22T11:37:38.426Z" w:id="86437866">
              <w:r w:rsidRPr="78DB9D85" w:rsidR="5A2B509D">
                <w:rPr>
                  <w:lang w:val="en-GB"/>
                </w:rPr>
                <w:t>republish</w:t>
              </w:r>
            </w:ins>
            <w:r w:rsidRPr="78DB9D85" w:rsidR="5A2B509D">
              <w:rPr>
                <w:lang w:val="en-GB"/>
              </w:rPr>
              <w:t xml:space="preserve"> emission data</w:t>
            </w:r>
          </w:p>
          <w:p w:rsidR="097F6E81" w:rsidP="097F6E81" w:rsidRDefault="097F6E81" w14:paraId="4B2DB744" w14:textId="1BDA73CD">
            <w:pPr>
              <w:pStyle w:val="BodyText"/>
              <w:rPr>
                <w:rFonts w:eastAsia="Cambria"/>
              </w:rPr>
            </w:pPr>
          </w:p>
        </w:tc>
      </w:tr>
      <w:tr w:rsidR="097F6E81" w:rsidTr="78DB9D85" w14:paraId="340082EE" w14:textId="77777777">
        <w:tc>
          <w:tcPr>
            <w:tcW w:w="705" w:type="dxa"/>
            <w:shd w:val="clear" w:color="auto" w:fill="D9D9D9" w:themeFill="background1" w:themeFillShade="D9"/>
            <w:tcMar/>
          </w:tcPr>
          <w:p w:rsidR="097F6E81" w:rsidP="097F6E81" w:rsidRDefault="761B2E52" w14:paraId="04A0A747" w14:textId="23FBA554">
            <w:pPr>
              <w:pStyle w:val="BodyText"/>
              <w:rPr>
                <w:rFonts w:eastAsia="Cambria"/>
                <w:lang w:val="en-GB"/>
              </w:rPr>
            </w:pPr>
            <w:r w:rsidRPr="761B2E52">
              <w:rPr>
                <w:rFonts w:eastAsia="Cambria"/>
                <w:lang w:val="en-GB"/>
              </w:rPr>
              <w:t>3.2</w:t>
            </w:r>
          </w:p>
        </w:tc>
        <w:tc>
          <w:tcPr>
            <w:tcW w:w="945" w:type="dxa"/>
            <w:shd w:val="clear" w:color="auto" w:fill="D9D9D9" w:themeFill="background1" w:themeFillShade="D9"/>
            <w:tcMar/>
          </w:tcPr>
          <w:p w:rsidR="097F6E81" w:rsidP="097F6E81" w:rsidRDefault="761B2E52" w14:paraId="6AECA5ED" w14:textId="7C36B496">
            <w:pPr>
              <w:pStyle w:val="BodyText"/>
              <w:rPr>
                <w:rFonts w:eastAsia="Cambria"/>
                <w:lang w:val="en-GB"/>
              </w:rPr>
            </w:pPr>
            <w:r w:rsidRPr="761B2E52">
              <w:rPr>
                <w:rFonts w:eastAsia="Cambria"/>
                <w:lang w:val="en-GB"/>
              </w:rPr>
              <w:t>Must have</w:t>
            </w:r>
          </w:p>
        </w:tc>
        <w:tc>
          <w:tcPr>
            <w:tcW w:w="7125" w:type="dxa"/>
            <w:shd w:val="clear" w:color="auto" w:fill="D9D9D9" w:themeFill="background1" w:themeFillShade="D9"/>
            <w:tcMar/>
          </w:tcPr>
          <w:p w:rsidR="097F6E81" w:rsidP="78DB9D85" w:rsidRDefault="0BA7A152" w14:paraId="4378ACBA" w14:textId="70B2A10A">
            <w:pPr>
              <w:pStyle w:val="BodyText"/>
              <w:rPr>
                <w:rFonts w:eastAsia="" w:eastAsiaTheme="minorEastAsia"/>
                <w:b w:val="1"/>
                <w:bCs w:val="1"/>
                <w:lang w:val="en-GB"/>
              </w:rPr>
            </w:pPr>
            <w:commentRangeStart w:id="596757821"/>
            <w:r w:rsidRPr="78DB9D85" w:rsidR="5A2B509D">
              <w:rPr>
                <w:rFonts w:eastAsia="" w:eastAsiaTheme="minorEastAsia"/>
                <w:b w:val="1"/>
                <w:bCs w:val="1"/>
                <w:lang w:val="en-GB"/>
              </w:rPr>
              <w:t>Epic</w:t>
            </w:r>
          </w:p>
          <w:p w:rsidR="097F6E81" w:rsidP="2B076BDB" w:rsidRDefault="1366C449" w14:paraId="6D14A4D8" w14:textId="04646B82">
            <w:pPr>
              <w:pStyle w:val="BodyText"/>
              <w:rPr>
                <w:lang w:val="en-GB"/>
              </w:rPr>
            </w:pPr>
            <w:r w:rsidRPr="2B076BDB">
              <w:rPr>
                <w:rFonts w:eastAsiaTheme="minorEastAsia"/>
                <w:lang w:val="en-GB"/>
              </w:rPr>
              <w:t xml:space="preserve">As a partner </w:t>
            </w:r>
          </w:p>
          <w:p w:rsidR="097F6E81" w:rsidP="761B2E52" w:rsidRDefault="1366C449" w14:paraId="282A51C0" w14:textId="2372FDA7">
            <w:pPr>
              <w:pStyle w:val="BodyText"/>
              <w:rPr>
                <w:lang w:val="en-GB"/>
              </w:rPr>
            </w:pPr>
            <w:r w:rsidRPr="78DB9D85" w:rsidR="396DBF82">
              <w:rPr>
                <w:rFonts w:eastAsia="" w:eastAsiaTheme="minorEastAsia"/>
                <w:lang w:val="en-GB"/>
              </w:rPr>
              <w:t xml:space="preserve">I would like to read </w:t>
            </w:r>
            <w:ins w:author="Magnus Svensson" w:date="2022-04-22T11:37:54.264Z" w:id="582949239">
              <w:r w:rsidRPr="78DB9D85" w:rsidR="396DBF82">
                <w:rPr>
                  <w:rFonts w:eastAsia="" w:eastAsiaTheme="minorEastAsia"/>
                  <w:lang w:val="en-GB"/>
                </w:rPr>
                <w:t>measured or derived</w:t>
              </w:r>
            </w:ins>
            <w:del w:author="Magnus Svensson" w:date="2022-04-22T11:37:50.68Z" w:id="74239520">
              <w:r w:rsidRPr="78DB9D85" w:rsidDel="396DBF82">
                <w:rPr>
                  <w:rFonts w:eastAsia="" w:eastAsiaTheme="minorEastAsia"/>
                  <w:lang w:val="en-GB"/>
                </w:rPr>
                <w:delText>actual</w:delText>
              </w:r>
            </w:del>
            <w:r w:rsidRPr="78DB9D85" w:rsidR="396DBF82">
              <w:rPr>
                <w:rFonts w:eastAsia="" w:eastAsiaTheme="minorEastAsia"/>
                <w:lang w:val="en-GB"/>
              </w:rPr>
              <w:t xml:space="preserve"> emission data programmatically</w:t>
            </w:r>
            <w:commentRangeEnd w:id="596757821"/>
            <w:r>
              <w:rPr>
                <w:rStyle w:val="CommentReference"/>
              </w:rPr>
              <w:commentReference w:id="596757821"/>
            </w:r>
          </w:p>
          <w:p w:rsidR="097F6E81" w:rsidP="761B2E52" w:rsidRDefault="097F6E81" w14:paraId="2843BD82" w14:textId="2502E950">
            <w:pPr>
              <w:pStyle w:val="BodyText"/>
              <w:rPr>
                <w:lang w:val="en-GB"/>
              </w:rPr>
            </w:pPr>
          </w:p>
        </w:tc>
      </w:tr>
      <w:tr w:rsidR="097F6E81" w:rsidTr="78DB9D85" w14:paraId="50089AE6" w14:textId="77777777">
        <w:tc>
          <w:tcPr>
            <w:tcW w:w="705" w:type="dxa"/>
            <w:tcMar/>
          </w:tcPr>
          <w:p w:rsidR="097F6E81" w:rsidP="097F6E81" w:rsidRDefault="761B2E52" w14:paraId="22D4B793" w14:textId="5EFCAAB6">
            <w:pPr>
              <w:pStyle w:val="BodyText"/>
              <w:rPr>
                <w:rFonts w:eastAsia="Cambria"/>
                <w:lang w:val="en-GB"/>
              </w:rPr>
            </w:pPr>
            <w:r w:rsidRPr="761B2E52">
              <w:rPr>
                <w:rFonts w:eastAsia="Cambria"/>
                <w:lang w:val="en-GB"/>
              </w:rPr>
              <w:t>3.2.1</w:t>
            </w:r>
          </w:p>
        </w:tc>
        <w:tc>
          <w:tcPr>
            <w:tcW w:w="945" w:type="dxa"/>
            <w:tcMar/>
          </w:tcPr>
          <w:p w:rsidR="097F6E81" w:rsidP="761B2E52" w:rsidRDefault="761B2E52" w14:paraId="36E640E3" w14:textId="7C36B496">
            <w:pPr>
              <w:pStyle w:val="BodyText"/>
              <w:rPr>
                <w:rFonts w:eastAsia="Cambria"/>
                <w:lang w:val="en-GB"/>
              </w:rPr>
            </w:pPr>
            <w:r w:rsidRPr="761B2E52">
              <w:rPr>
                <w:rFonts w:eastAsia="Cambria"/>
                <w:lang w:val="en-GB"/>
              </w:rPr>
              <w:t>Must have</w:t>
            </w:r>
          </w:p>
          <w:p w:rsidR="097F6E81" w:rsidP="097F6E81" w:rsidRDefault="097F6E81" w14:paraId="431E1B33" w14:textId="5BD90D33">
            <w:pPr>
              <w:pStyle w:val="BodyText"/>
              <w:rPr>
                <w:rFonts w:eastAsia="Cambria"/>
                <w:lang w:val="en-GB"/>
              </w:rPr>
            </w:pPr>
          </w:p>
        </w:tc>
        <w:tc>
          <w:tcPr>
            <w:tcW w:w="7125" w:type="dxa"/>
            <w:tcMar/>
          </w:tcPr>
          <w:p w:rsidR="097F6E81" w:rsidP="761B2E52" w:rsidRDefault="0BA7A152" w14:paraId="30A32235" w14:textId="21083B49">
            <w:pPr>
              <w:pStyle w:val="BodyText"/>
              <w:rPr>
                <w:rFonts w:eastAsia="Cambria"/>
                <w:b/>
                <w:bCs/>
                <w:color w:val="000000" w:themeColor="text1"/>
              </w:rPr>
            </w:pPr>
            <w:r w:rsidRPr="2B076BDB">
              <w:rPr>
                <w:b/>
                <w:bCs/>
                <w:lang w:val="en-GB"/>
              </w:rPr>
              <w:t>User Story</w:t>
            </w:r>
          </w:p>
          <w:p w:rsidR="097F6E81" w:rsidP="2B076BDB" w:rsidRDefault="2B076BDB" w14:paraId="5CFD2BE1" w14:textId="6C78DFF7">
            <w:pPr>
              <w:pStyle w:val="BodyText"/>
              <w:rPr>
                <w:rFonts w:eastAsia="Cambria"/>
                <w:color w:val="130C0E"/>
                <w:vertAlign w:val="subscript"/>
              </w:rPr>
            </w:pPr>
            <w:r w:rsidRPr="2B076BDB">
              <w:rPr>
                <w:rFonts w:eastAsiaTheme="minorEastAsia"/>
                <w:color w:val="333333"/>
                <w:lang w:val="en-GB"/>
              </w:rPr>
              <w:t xml:space="preserve">As a partner </w:t>
            </w:r>
          </w:p>
          <w:p w:rsidR="097F6E81" w:rsidP="2B076BDB" w:rsidRDefault="2B076BDB" w14:paraId="3D0C01E1" w14:textId="4BDB4166">
            <w:pPr>
              <w:pStyle w:val="BodyText"/>
              <w:rPr>
                <w:rFonts w:eastAsia="Cambria"/>
                <w:color w:val="130C0E"/>
                <w:vertAlign w:val="subscript"/>
              </w:rPr>
            </w:pPr>
            <w:r w:rsidRPr="78DB9D85" w:rsidR="7A9DAAB0">
              <w:rPr>
                <w:rFonts w:eastAsia="" w:eastAsiaTheme="minorEastAsia"/>
                <w:color w:val="333333"/>
                <w:lang w:val="en-GB"/>
              </w:rPr>
              <w:t xml:space="preserve">I would like to read </w:t>
            </w:r>
            <w:del w:author="Magnus Svensson" w:date="2022-04-22T11:38:00.803Z" w:id="162641243">
              <w:r w:rsidRPr="78DB9D85" w:rsidDel="7A9DAAB0">
                <w:rPr>
                  <w:rFonts w:eastAsia="" w:eastAsiaTheme="minorEastAsia"/>
                  <w:color w:val="333333"/>
                  <w:lang w:val="en-GB"/>
                </w:rPr>
                <w:delText>actual</w:delText>
              </w:r>
            </w:del>
            <w:ins w:author="Magnus Svensson" w:date="2022-04-22T11:38:04.306Z" w:id="880903268">
              <w:r w:rsidRPr="78DB9D85" w:rsidR="7A9DAAB0">
                <w:rPr>
                  <w:rFonts w:eastAsia="" w:eastAsiaTheme="minorEastAsia"/>
                  <w:color w:val="333333"/>
                  <w:lang w:val="en-GB"/>
                </w:rPr>
                <w:t>measured or derived</w:t>
              </w:r>
            </w:ins>
            <w:r w:rsidRPr="78DB9D85" w:rsidR="7A9DAAB0">
              <w:rPr>
                <w:rFonts w:eastAsia="" w:eastAsiaTheme="minorEastAsia"/>
                <w:color w:val="333333"/>
                <w:lang w:val="en-GB"/>
              </w:rPr>
              <w:t xml:space="preserve"> CO2 data programmatically </w:t>
            </w:r>
          </w:p>
          <w:p w:rsidR="097F6E81" w:rsidP="2B076BDB" w:rsidRDefault="2B076BDB" w14:paraId="2E89B7B6" w14:textId="400BFC03">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097F6E81" w:rsidP="2B076BDB" w:rsidRDefault="097F6E81" w14:paraId="283886CD" w14:textId="289BCC36">
            <w:pPr>
              <w:pStyle w:val="BodyText"/>
              <w:rPr>
                <w:rFonts w:eastAsiaTheme="minorEastAsia"/>
                <w:color w:val="333333"/>
              </w:rPr>
            </w:pPr>
          </w:p>
          <w:p w:rsidR="097F6E81" w:rsidP="761B2E52" w:rsidRDefault="0BA7A152" w14:paraId="15B43B36" w14:textId="6DFEAE60">
            <w:pPr>
              <w:pStyle w:val="BodyText"/>
              <w:rPr>
                <w:rFonts w:eastAsia="Cambria"/>
                <w:b/>
                <w:bCs/>
                <w:color w:val="000000" w:themeColor="text1"/>
              </w:rPr>
            </w:pPr>
            <w:r w:rsidRPr="2B076BDB">
              <w:rPr>
                <w:b/>
                <w:bCs/>
                <w:lang w:val="en-GB"/>
              </w:rPr>
              <w:t>Acceptance Criteria</w:t>
            </w:r>
          </w:p>
          <w:p w:rsidR="097F6E81" w:rsidP="2B076BDB" w:rsidRDefault="0BA7A152" w14:paraId="6C0D8935" w14:textId="7A3EAE7C">
            <w:pPr>
              <w:pStyle w:val="BodyText"/>
              <w:rPr>
                <w:rFonts w:eastAsia="Cambria"/>
                <w:color w:val="000000" w:themeColor="text1"/>
              </w:rPr>
            </w:pPr>
            <w:r w:rsidRPr="78DB9D85" w:rsidR="5A2B509D">
              <w:rPr>
                <w:lang w:val="en-GB"/>
              </w:rPr>
              <w:t xml:space="preserve">Implementation of an API to read </w:t>
            </w:r>
            <w:del w:author="Magnus Svensson" w:date="2022-04-22T11:38:39.635Z" w:id="32700080">
              <w:r w:rsidRPr="78DB9D85" w:rsidDel="5A2B509D">
                <w:rPr>
                  <w:lang w:val="en-GB"/>
                </w:rPr>
                <w:delText>actual</w:delText>
              </w:r>
            </w:del>
            <w:ins w:author="Magnus Svensson" w:date="2022-04-22T11:38:43.815Z" w:id="1563817390">
              <w:r w:rsidRPr="78DB9D85" w:rsidR="5A2B509D">
                <w:rPr>
                  <w:lang w:val="en-GB"/>
                </w:rPr>
                <w:t>measured or derived</w:t>
              </w:r>
            </w:ins>
            <w:r w:rsidRPr="78DB9D85" w:rsidR="5A2B509D">
              <w:rPr>
                <w:lang w:val="en-GB"/>
              </w:rPr>
              <w:t xml:space="preserve"> CO2 data as follows:</w:t>
            </w:r>
          </w:p>
          <w:p w:rsidR="097F6E81" w:rsidP="78DB9D85" w:rsidRDefault="0BA7A152" w14:paraId="4388C97A" w14:textId="4DEF0EB2">
            <w:pPr>
              <w:pStyle w:val="BodyText"/>
              <w:numPr>
                <w:ilvl w:val="0"/>
                <w:numId w:val="5"/>
              </w:numPr>
              <w:rPr>
                <w:rFonts w:ascii="Cambria" w:hAnsi="Cambria" w:eastAsia="" w:asciiTheme="minorAscii" w:hAnsiTheme="minorAscii" w:eastAsiaTheme="minorEastAsia"/>
                <w:color w:val="000000" w:themeColor="text1" w:themeTint="FF" w:themeShade="FF"/>
                <w:lang w:val="en-GB"/>
              </w:rPr>
            </w:pPr>
            <w:r w:rsidRPr="78DB9D85" w:rsidR="5A2B509D">
              <w:rPr>
                <w:lang w:val="en-GB"/>
              </w:rPr>
              <w:t>CO2 emission total (tonnes)</w:t>
            </w:r>
            <w:ins w:author="Magnus Svensson" w:date="2022-04-22T11:38:59.878Z" w:id="839784879">
              <w:r w:rsidRPr="78DB9D85" w:rsidR="5A2B509D">
                <w:rPr>
                  <w:lang w:val="en-GB"/>
                </w:rPr>
                <w:t xml:space="preserve"> per mont</w:t>
              </w:r>
            </w:ins>
            <w:ins w:author="Magnus Svensson" w:date="2022-04-22T11:39:13.765Z" w:id="761046466">
              <w:r w:rsidRPr="78DB9D85" w:rsidR="5A2B509D">
                <w:rPr>
                  <w:lang w:val="en-GB"/>
                </w:rPr>
                <w:t xml:space="preserve">h and </w:t>
              </w:r>
              <w:r w:rsidRPr="78DB9D85" w:rsidR="5A2B509D">
                <w:rPr>
                  <w:lang w:val="en-GB"/>
                </w:rPr>
                <w:t>licens</w:t>
              </w:r>
              <w:r w:rsidRPr="78DB9D85" w:rsidR="5A2B509D">
                <w:rPr>
                  <w:lang w:val="en-GB"/>
                </w:rPr>
                <w:t>, field, baa</w:t>
              </w:r>
            </w:ins>
            <w:ins w:author="Magnus Svensson" w:date="2022-04-22T11:40:14.776Z" w:id="1924480395">
              <w:r w:rsidRPr="78DB9D85" w:rsidR="5A2B509D">
                <w:rPr>
                  <w:lang w:val="en-GB"/>
                </w:rPr>
                <w:t xml:space="preserve"> based on what is published from the operator side</w:t>
              </w:r>
            </w:ins>
          </w:p>
          <w:p w:rsidR="097F6E81" w:rsidP="2B076BDB" w:rsidRDefault="0BA7A152" w14:paraId="3DF1A988" w14:textId="03DB3BBF">
            <w:pPr>
              <w:pStyle w:val="BodyText"/>
              <w:numPr>
                <w:ilvl w:val="1"/>
                <w:numId w:val="5"/>
              </w:numPr>
              <w:rPr>
                <w:rFonts w:asciiTheme="minorHAnsi" w:hAnsiTheme="minorHAnsi" w:eastAsiaTheme="minorEastAsia"/>
                <w:color w:val="000000" w:themeColor="text1"/>
              </w:rPr>
            </w:pPr>
            <w:r w:rsidRPr="2B076BDB">
              <w:rPr>
                <w:lang w:val="en-GB"/>
              </w:rPr>
              <w:t>CO2 emission from production</w:t>
            </w:r>
          </w:p>
          <w:p w:rsidR="097F6E81" w:rsidP="2B076BDB" w:rsidRDefault="0BA7A152" w14:paraId="05A7085A"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097F6E81" w:rsidP="2B076BDB" w:rsidRDefault="0BA7A152" w14:paraId="7C752C75"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097F6E81" w:rsidP="2B076BDB" w:rsidRDefault="0BA7A152" w14:paraId="04AA308A"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097F6E81" w:rsidP="2B076BDB" w:rsidRDefault="0BA7A152" w14:paraId="6A65D274" w14:textId="703DB77C">
            <w:pPr>
              <w:pStyle w:val="BodyText"/>
              <w:numPr>
                <w:ilvl w:val="1"/>
                <w:numId w:val="5"/>
              </w:numPr>
              <w:rPr>
                <w:rFonts w:asciiTheme="minorHAnsi" w:hAnsiTheme="minorHAnsi" w:eastAsiaTheme="minorEastAsia"/>
                <w:color w:val="000000" w:themeColor="text1"/>
              </w:rPr>
            </w:pPr>
            <w:r w:rsidRPr="2B076BDB">
              <w:rPr>
                <w:lang w:val="en-GB"/>
              </w:rPr>
              <w:t>CO2 emission from mobile units</w:t>
            </w:r>
          </w:p>
          <w:p w:rsidR="097F6E81" w:rsidP="2B076BDB" w:rsidRDefault="0BA7A152" w14:paraId="3A652854" w14:textId="55032F95">
            <w:pPr>
              <w:pStyle w:val="BodyText"/>
              <w:numPr>
                <w:ilvl w:val="2"/>
                <w:numId w:val="5"/>
              </w:numPr>
              <w:rPr>
                <w:rFonts w:asciiTheme="minorHAnsi" w:hAnsiTheme="minorHAnsi" w:eastAsiaTheme="minorEastAsia"/>
                <w:color w:val="000000" w:themeColor="text1"/>
              </w:rPr>
            </w:pPr>
            <w:r w:rsidRPr="2B076BDB">
              <w:rPr>
                <w:lang w:val="en-GB"/>
              </w:rPr>
              <w:t>Fuel gas</w:t>
            </w:r>
          </w:p>
          <w:p w:rsidR="097F6E81" w:rsidP="2B076BDB" w:rsidRDefault="0BA7A152" w14:paraId="0DA9CEB5"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097F6E81" w:rsidP="2B076BDB" w:rsidRDefault="0BA7A152" w14:paraId="71AFB98C" w14:textId="255A7EFB">
            <w:pPr>
              <w:pStyle w:val="BodyText"/>
              <w:numPr>
                <w:ilvl w:val="2"/>
                <w:numId w:val="5"/>
              </w:numPr>
              <w:rPr>
                <w:rFonts w:asciiTheme="minorHAnsi" w:hAnsiTheme="minorHAnsi" w:eastAsiaTheme="minorEastAsia"/>
                <w:color w:val="000000" w:themeColor="text1"/>
              </w:rPr>
            </w:pPr>
            <w:r w:rsidRPr="2B076BDB">
              <w:rPr>
                <w:lang w:val="en-GB"/>
              </w:rPr>
              <w:t>Diesel</w:t>
            </w:r>
          </w:p>
          <w:p w:rsidR="097F6E81" w:rsidP="2B076BDB" w:rsidRDefault="097F6E81" w14:paraId="544D9AC3" w14:textId="1B1E2E81">
            <w:pPr>
              <w:pStyle w:val="BodyText"/>
              <w:rPr>
                <w:rFonts w:eastAsia="Cambria"/>
                <w:color w:val="333333"/>
              </w:rPr>
            </w:pPr>
          </w:p>
        </w:tc>
      </w:tr>
      <w:tr w:rsidR="097F6E81" w:rsidTr="78DB9D85" w14:paraId="4F3F8456" w14:textId="77777777">
        <w:tc>
          <w:tcPr>
            <w:tcW w:w="705" w:type="dxa"/>
            <w:tcMar/>
          </w:tcPr>
          <w:p w:rsidR="097F6E81" w:rsidP="097F6E81" w:rsidRDefault="761B2E52" w14:paraId="79EEB639" w14:textId="18E51711">
            <w:pPr>
              <w:pStyle w:val="BodyText"/>
              <w:rPr>
                <w:rFonts w:eastAsia="Cambria"/>
                <w:lang w:val="en-GB"/>
              </w:rPr>
            </w:pPr>
            <w:r w:rsidRPr="761B2E52">
              <w:rPr>
                <w:rFonts w:eastAsia="Cambria"/>
                <w:lang w:val="en-GB"/>
              </w:rPr>
              <w:t>3.2.2</w:t>
            </w:r>
          </w:p>
        </w:tc>
        <w:tc>
          <w:tcPr>
            <w:tcW w:w="945" w:type="dxa"/>
            <w:tcMar/>
          </w:tcPr>
          <w:p w:rsidR="097F6E81" w:rsidP="761B2E52" w:rsidRDefault="761B2E52" w14:paraId="4B1EFD12" w14:textId="7C36B496">
            <w:pPr>
              <w:pStyle w:val="BodyText"/>
              <w:rPr>
                <w:rFonts w:eastAsia="Cambria"/>
                <w:lang w:val="en-GB"/>
              </w:rPr>
            </w:pPr>
            <w:r w:rsidRPr="761B2E52">
              <w:rPr>
                <w:rFonts w:eastAsia="Cambria"/>
                <w:lang w:val="en-GB"/>
              </w:rPr>
              <w:t>Must have</w:t>
            </w:r>
          </w:p>
          <w:p w:rsidR="097F6E81" w:rsidP="097F6E81" w:rsidRDefault="097F6E81" w14:paraId="0D7CF9E2" w14:textId="0422ADF9">
            <w:pPr>
              <w:pStyle w:val="BodyText"/>
              <w:rPr>
                <w:rFonts w:eastAsia="Cambria"/>
                <w:lang w:val="en-GB"/>
              </w:rPr>
            </w:pPr>
          </w:p>
        </w:tc>
        <w:tc>
          <w:tcPr>
            <w:tcW w:w="7125" w:type="dxa"/>
            <w:tcMar/>
          </w:tcPr>
          <w:p w:rsidR="097F6E81" w:rsidP="761B2E52" w:rsidRDefault="0BA7A152" w14:paraId="0FA1C124" w14:textId="21083B49">
            <w:pPr>
              <w:pStyle w:val="BodyText"/>
              <w:rPr>
                <w:rFonts w:eastAsia="Cambria"/>
                <w:b/>
                <w:bCs/>
                <w:color w:val="000000" w:themeColor="text1"/>
              </w:rPr>
            </w:pPr>
            <w:r w:rsidRPr="2B076BDB">
              <w:rPr>
                <w:b/>
                <w:bCs/>
                <w:lang w:val="en-GB"/>
              </w:rPr>
              <w:t>User Story</w:t>
            </w:r>
          </w:p>
          <w:p w:rsidR="097F6E81" w:rsidP="2B076BDB" w:rsidRDefault="2B076BDB" w14:paraId="26596F6E" w14:textId="3E3807BA">
            <w:pPr>
              <w:pStyle w:val="BodyText"/>
              <w:rPr>
                <w:rFonts w:eastAsia="Cambria"/>
                <w:color w:val="130C0E"/>
                <w:vertAlign w:val="subscript"/>
              </w:rPr>
            </w:pPr>
            <w:r w:rsidRPr="2B076BDB">
              <w:rPr>
                <w:rFonts w:eastAsiaTheme="minorEastAsia"/>
                <w:color w:val="333333"/>
                <w:lang w:val="en-GB"/>
              </w:rPr>
              <w:t xml:space="preserve">As a partner </w:t>
            </w:r>
          </w:p>
          <w:p w:rsidR="097F6E81" w:rsidP="2B076BDB" w:rsidRDefault="2B076BDB" w14:paraId="5928AE1D" w14:textId="3715A9AE">
            <w:pPr>
              <w:pStyle w:val="BodyText"/>
              <w:rPr>
                <w:rFonts w:eastAsia="Cambria"/>
                <w:color w:val="130C0E"/>
                <w:vertAlign w:val="subscript"/>
              </w:rPr>
            </w:pPr>
            <w:r w:rsidRPr="78DB9D85" w:rsidR="7A9DAAB0">
              <w:rPr>
                <w:rFonts w:eastAsia="" w:eastAsiaTheme="minorEastAsia"/>
                <w:color w:val="333333"/>
                <w:lang w:val="en-GB"/>
              </w:rPr>
              <w:t xml:space="preserve">I would like to read </w:t>
            </w:r>
            <w:del w:author="Magnus Svensson" w:date="2022-04-22T11:39:22.695Z" w:id="890717447">
              <w:r w:rsidRPr="78DB9D85" w:rsidDel="7A9DAAB0">
                <w:rPr>
                  <w:rFonts w:eastAsia="" w:eastAsiaTheme="minorEastAsia"/>
                  <w:color w:val="333333"/>
                  <w:lang w:val="en-GB"/>
                </w:rPr>
                <w:delText xml:space="preserve">actual </w:delText>
              </w:r>
            </w:del>
            <w:ins w:author="Magnus Svensson" w:date="2022-04-22T11:39:26.411Z" w:id="301263696">
              <w:r w:rsidRPr="78DB9D85" w:rsidR="7A9DAAB0">
                <w:rPr>
                  <w:rFonts w:eastAsia="" w:eastAsiaTheme="minorEastAsia"/>
                  <w:color w:val="333333"/>
                  <w:lang w:val="en-GB"/>
                </w:rPr>
                <w:t xml:space="preserve">measured or derived </w:t>
              </w:r>
            </w:ins>
            <w:r w:rsidRPr="78DB9D85" w:rsidR="7A9DAAB0">
              <w:rPr>
                <w:rFonts w:eastAsia="" w:eastAsiaTheme="minorEastAsia"/>
                <w:color w:val="333333"/>
                <w:lang w:val="en-GB"/>
              </w:rPr>
              <w:t xml:space="preserve">NOX data programmatically </w:t>
            </w:r>
          </w:p>
          <w:p w:rsidR="097F6E81" w:rsidP="2B076BDB" w:rsidRDefault="2B076BDB" w14:paraId="27838512" w14:textId="74F7EADF">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097F6E81" w:rsidP="761B2E52" w:rsidRDefault="097F6E81" w14:paraId="6FD85B16" w14:textId="289BCC36">
            <w:pPr>
              <w:pStyle w:val="BodyText"/>
              <w:rPr>
                <w:rFonts w:eastAsia="Cambria"/>
              </w:rPr>
            </w:pPr>
          </w:p>
          <w:p w:rsidR="097F6E81" w:rsidP="761B2E52" w:rsidRDefault="0BA7A152" w14:paraId="51CC5EE6" w14:textId="6DFEAE60">
            <w:pPr>
              <w:pStyle w:val="BodyText"/>
              <w:rPr>
                <w:rFonts w:eastAsia="Cambria"/>
                <w:b/>
                <w:bCs/>
                <w:color w:val="000000" w:themeColor="text1"/>
              </w:rPr>
            </w:pPr>
            <w:r w:rsidRPr="2B076BDB">
              <w:rPr>
                <w:b/>
                <w:bCs/>
                <w:lang w:val="en-GB"/>
              </w:rPr>
              <w:t>Acceptance Criteria</w:t>
            </w:r>
          </w:p>
          <w:p w:rsidR="0BA7A152" w:rsidP="2B076BDB" w:rsidRDefault="0BA7A152" w14:paraId="36C0F69F" w14:textId="08B5B3AC">
            <w:pPr>
              <w:pStyle w:val="BodyText"/>
              <w:rPr>
                <w:rFonts w:eastAsia="Cambria"/>
                <w:color w:val="000000" w:themeColor="text1"/>
              </w:rPr>
            </w:pPr>
            <w:r w:rsidRPr="78DB9D85" w:rsidR="5A2B509D">
              <w:rPr>
                <w:lang w:val="en-GB"/>
              </w:rPr>
              <w:t xml:space="preserve">Implementation of an API to read </w:t>
            </w:r>
            <w:del w:author="Magnus Svensson" w:date="2022-04-22T11:39:36.747Z" w:id="1107133023">
              <w:r w:rsidRPr="78DB9D85" w:rsidDel="5A2B509D">
                <w:rPr>
                  <w:lang w:val="en-GB"/>
                </w:rPr>
                <w:delText>actual</w:delText>
              </w:r>
            </w:del>
            <w:ins w:author="Magnus Svensson" w:date="2022-04-22T11:39:40.107Z" w:id="2101273375">
              <w:r w:rsidRPr="78DB9D85" w:rsidR="5A2B509D">
                <w:rPr>
                  <w:lang w:val="en-GB"/>
                </w:rPr>
                <w:t>measured or derived</w:t>
              </w:r>
            </w:ins>
            <w:r w:rsidRPr="78DB9D85" w:rsidR="5A2B509D">
              <w:rPr>
                <w:lang w:val="en-GB"/>
              </w:rPr>
              <w:t xml:space="preserve"> NOX data as follows:</w:t>
            </w:r>
          </w:p>
          <w:p w:rsidR="0BA7A152" w:rsidP="78DB9D85" w:rsidRDefault="0BA7A152" w14:paraId="2C825CF7" w14:textId="0F2B87C6">
            <w:pPr>
              <w:pStyle w:val="BodyText"/>
              <w:numPr>
                <w:ilvl w:val="0"/>
                <w:numId w:val="4"/>
              </w:numPr>
              <w:rPr>
                <w:rFonts w:ascii="Cambria" w:hAnsi="Cambria" w:eastAsia="" w:asciiTheme="minorAscii" w:hAnsiTheme="minorAscii" w:eastAsiaTheme="minorEastAsia"/>
                <w:color w:val="000000" w:themeColor="text1" w:themeTint="FF" w:themeShade="FF"/>
                <w:lang w:val="en-GB"/>
              </w:rPr>
            </w:pPr>
            <w:r w:rsidRPr="78DB9D85" w:rsidR="5A2B509D">
              <w:rPr>
                <w:lang w:val="en-GB"/>
              </w:rPr>
              <w:t>NOX emission total (tonnes)</w:t>
            </w:r>
            <w:ins w:author="Magnus Svensson" w:date="2022-04-22T11:39:59.829Z" w:id="1764568109">
              <w:r w:rsidRPr="78DB9D85" w:rsidR="5A2B509D">
                <w:rPr>
                  <w:lang w:val="en-GB"/>
                </w:rPr>
                <w:t xml:space="preserve"> per month and license, field, baa based on what is published from the ope</w:t>
              </w:r>
            </w:ins>
            <w:ins w:author="Magnus Svensson" w:date="2022-04-22T11:40:02.133Z" w:id="491934031">
              <w:r w:rsidRPr="78DB9D85" w:rsidR="5A2B509D">
                <w:rPr>
                  <w:lang w:val="en-GB"/>
                </w:rPr>
                <w:t>rator side</w:t>
              </w:r>
            </w:ins>
          </w:p>
          <w:p w:rsidR="0BA7A152" w:rsidP="2B076BDB" w:rsidRDefault="0BA7A152" w14:paraId="6342E1BA" w14:textId="25791ADF">
            <w:pPr>
              <w:pStyle w:val="BodyText"/>
              <w:numPr>
                <w:ilvl w:val="1"/>
                <w:numId w:val="4"/>
              </w:numPr>
              <w:rPr>
                <w:rFonts w:asciiTheme="minorHAnsi" w:hAnsiTheme="minorHAnsi" w:eastAsiaTheme="minorEastAsia"/>
                <w:color w:val="000000" w:themeColor="text1"/>
              </w:rPr>
            </w:pPr>
            <w:r w:rsidRPr="2B076BDB">
              <w:rPr>
                <w:lang w:val="en-GB"/>
              </w:rPr>
              <w:t>NOX emission from production</w:t>
            </w:r>
          </w:p>
          <w:p w:rsidR="0BA7A152" w:rsidP="2B076BDB" w:rsidRDefault="0BA7A152" w14:paraId="517878BB" w14:textId="0FCA661E">
            <w:pPr>
              <w:pStyle w:val="BodyText"/>
              <w:numPr>
                <w:ilvl w:val="2"/>
                <w:numId w:val="4"/>
              </w:numPr>
              <w:rPr>
                <w:rFonts w:asciiTheme="minorHAnsi" w:hAnsiTheme="minorHAnsi" w:eastAsiaTheme="minorEastAsia"/>
                <w:color w:val="000000" w:themeColor="text1"/>
              </w:rPr>
            </w:pPr>
            <w:r w:rsidRPr="2B076BDB">
              <w:rPr>
                <w:lang w:val="en-GB"/>
              </w:rPr>
              <w:t>Fuel gas</w:t>
            </w:r>
          </w:p>
          <w:p w:rsidR="0BA7A152" w:rsidP="2B076BDB" w:rsidRDefault="0BA7A152" w14:paraId="0356C53C" w14:textId="1A19ECD4">
            <w:pPr>
              <w:pStyle w:val="BodyText"/>
              <w:numPr>
                <w:ilvl w:val="2"/>
                <w:numId w:val="4"/>
              </w:numPr>
              <w:rPr>
                <w:rFonts w:asciiTheme="minorHAnsi" w:hAnsiTheme="minorHAnsi" w:eastAsiaTheme="minorEastAsia"/>
                <w:color w:val="000000" w:themeColor="text1"/>
              </w:rPr>
            </w:pPr>
            <w:r w:rsidRPr="2B076BDB">
              <w:rPr>
                <w:lang w:val="en-GB"/>
              </w:rPr>
              <w:lastRenderedPageBreak/>
              <w:t>Flaring (gas)</w:t>
            </w:r>
          </w:p>
          <w:p w:rsidR="0BA7A152" w:rsidP="2B076BDB" w:rsidRDefault="0BA7A152" w14:paraId="28EACDB2" w14:textId="17ED5620">
            <w:pPr>
              <w:pStyle w:val="BodyText"/>
              <w:numPr>
                <w:ilvl w:val="2"/>
                <w:numId w:val="4"/>
              </w:numPr>
              <w:rPr>
                <w:rFonts w:asciiTheme="minorHAnsi" w:hAnsiTheme="minorHAnsi" w:eastAsiaTheme="minorEastAsia"/>
                <w:color w:val="000000" w:themeColor="text1"/>
              </w:rPr>
            </w:pPr>
            <w:r w:rsidRPr="2B076BDB">
              <w:rPr>
                <w:lang w:val="en-GB"/>
              </w:rPr>
              <w:t>Diesel</w:t>
            </w:r>
          </w:p>
          <w:p w:rsidR="0BA7A152" w:rsidP="2B076BDB" w:rsidRDefault="0BA7A152" w14:paraId="3499BD92" w14:textId="10200511">
            <w:pPr>
              <w:pStyle w:val="BodyText"/>
              <w:numPr>
                <w:ilvl w:val="1"/>
                <w:numId w:val="4"/>
              </w:numPr>
              <w:rPr>
                <w:rFonts w:asciiTheme="minorHAnsi" w:hAnsiTheme="minorHAnsi" w:eastAsiaTheme="minorEastAsia"/>
                <w:color w:val="000000" w:themeColor="text1"/>
              </w:rPr>
            </w:pPr>
            <w:r w:rsidRPr="2B076BDB">
              <w:rPr>
                <w:lang w:val="en-GB"/>
              </w:rPr>
              <w:t>NOX emission from mobile units</w:t>
            </w:r>
          </w:p>
          <w:p w:rsidR="0BA7A152" w:rsidP="2B076BDB" w:rsidRDefault="0BA7A152" w14:paraId="194C06D6" w14:textId="55032F95">
            <w:pPr>
              <w:pStyle w:val="BodyText"/>
              <w:numPr>
                <w:ilvl w:val="2"/>
                <w:numId w:val="4"/>
              </w:numPr>
              <w:rPr>
                <w:rFonts w:asciiTheme="minorHAnsi" w:hAnsiTheme="minorHAnsi" w:eastAsiaTheme="minorEastAsia"/>
                <w:color w:val="000000" w:themeColor="text1"/>
              </w:rPr>
            </w:pPr>
            <w:r w:rsidRPr="2B076BDB">
              <w:rPr>
                <w:lang w:val="en-GB"/>
              </w:rPr>
              <w:t>Fuel gas</w:t>
            </w:r>
          </w:p>
          <w:p w:rsidR="0BA7A152" w:rsidP="2B076BDB" w:rsidRDefault="0BA7A152" w14:paraId="559DAD07" w14:textId="2851E727">
            <w:pPr>
              <w:pStyle w:val="BodyText"/>
              <w:numPr>
                <w:ilvl w:val="2"/>
                <w:numId w:val="4"/>
              </w:numPr>
              <w:rPr>
                <w:rFonts w:asciiTheme="minorHAnsi" w:hAnsiTheme="minorHAnsi" w:eastAsiaTheme="minorEastAsia"/>
                <w:color w:val="000000" w:themeColor="text1"/>
              </w:rPr>
            </w:pPr>
            <w:r w:rsidRPr="2B076BDB">
              <w:rPr>
                <w:lang w:val="en-GB"/>
              </w:rPr>
              <w:t>Flaring (gas, oil)</w:t>
            </w:r>
          </w:p>
          <w:p w:rsidR="0BA7A152" w:rsidP="2B076BDB" w:rsidRDefault="0BA7A152" w14:paraId="4A66D50F" w14:textId="2749D530">
            <w:pPr>
              <w:pStyle w:val="BodyText"/>
              <w:numPr>
                <w:ilvl w:val="2"/>
                <w:numId w:val="4"/>
              </w:numPr>
              <w:rPr>
                <w:rFonts w:asciiTheme="minorHAnsi" w:hAnsiTheme="minorHAnsi" w:eastAsiaTheme="minorEastAsia"/>
                <w:color w:val="000000" w:themeColor="text1"/>
              </w:rPr>
            </w:pPr>
            <w:r w:rsidRPr="2B076BDB">
              <w:rPr>
                <w:lang w:val="en-GB"/>
              </w:rPr>
              <w:t>Diesel</w:t>
            </w:r>
          </w:p>
          <w:p w:rsidR="097F6E81" w:rsidP="097F6E81" w:rsidRDefault="097F6E81" w14:paraId="63774C7D" w14:textId="7635352E">
            <w:pPr>
              <w:pStyle w:val="BodyText"/>
              <w:rPr>
                <w:rFonts w:eastAsia="Cambria"/>
                <w:lang w:val="en-GB"/>
              </w:rPr>
            </w:pPr>
          </w:p>
        </w:tc>
      </w:tr>
      <w:tr w:rsidR="097F6E81" w:rsidTr="78DB9D85" w14:paraId="2DB34A65" w14:textId="77777777">
        <w:tc>
          <w:tcPr>
            <w:tcW w:w="705" w:type="dxa"/>
            <w:tcMar/>
          </w:tcPr>
          <w:p w:rsidR="097F6E81" w:rsidP="097F6E81" w:rsidRDefault="761B2E52" w14:paraId="650B41BF" w14:textId="0C23E969">
            <w:pPr>
              <w:pStyle w:val="BodyText"/>
              <w:rPr>
                <w:rFonts w:eastAsia="Cambria"/>
                <w:lang w:val="en-GB"/>
              </w:rPr>
            </w:pPr>
            <w:r w:rsidRPr="761B2E52">
              <w:rPr>
                <w:rFonts w:eastAsia="Cambria"/>
                <w:lang w:val="en-GB"/>
              </w:rPr>
              <w:lastRenderedPageBreak/>
              <w:t>3.2.3</w:t>
            </w:r>
          </w:p>
        </w:tc>
        <w:tc>
          <w:tcPr>
            <w:tcW w:w="945" w:type="dxa"/>
            <w:tcMar/>
          </w:tcPr>
          <w:p w:rsidR="097F6E81" w:rsidP="761B2E52" w:rsidRDefault="761B2E52" w14:paraId="3763D80A" w14:textId="7C36B496">
            <w:pPr>
              <w:pStyle w:val="BodyText"/>
              <w:rPr>
                <w:rFonts w:eastAsia="Cambria"/>
                <w:lang w:val="en-GB"/>
              </w:rPr>
            </w:pPr>
            <w:r w:rsidRPr="761B2E52">
              <w:rPr>
                <w:rFonts w:eastAsia="Cambria"/>
                <w:lang w:val="en-GB"/>
              </w:rPr>
              <w:t>Must have</w:t>
            </w:r>
          </w:p>
          <w:p w:rsidR="097F6E81" w:rsidP="097F6E81" w:rsidRDefault="097F6E81" w14:paraId="4BEE734B" w14:textId="552C5FBF">
            <w:pPr>
              <w:pStyle w:val="BodyText"/>
              <w:rPr>
                <w:rFonts w:eastAsia="Cambria"/>
                <w:lang w:val="en-GB"/>
              </w:rPr>
            </w:pPr>
          </w:p>
        </w:tc>
        <w:tc>
          <w:tcPr>
            <w:tcW w:w="7125" w:type="dxa"/>
            <w:tcMar/>
          </w:tcPr>
          <w:p w:rsidR="097F6E81" w:rsidP="761B2E52" w:rsidRDefault="0BA7A152" w14:paraId="7A12856B" w14:textId="21083B49">
            <w:pPr>
              <w:pStyle w:val="BodyText"/>
              <w:rPr>
                <w:rFonts w:eastAsia="Cambria"/>
                <w:b/>
                <w:bCs/>
                <w:color w:val="000000" w:themeColor="text1"/>
              </w:rPr>
            </w:pPr>
            <w:r w:rsidRPr="2B076BDB">
              <w:rPr>
                <w:b/>
                <w:bCs/>
                <w:lang w:val="en-GB"/>
              </w:rPr>
              <w:t>User Story</w:t>
            </w:r>
          </w:p>
          <w:p w:rsidR="097F6E81" w:rsidP="2B076BDB" w:rsidRDefault="2B076BDB" w14:paraId="46C3A9FC" w14:textId="45C818F1">
            <w:pPr>
              <w:pStyle w:val="BodyText"/>
              <w:rPr>
                <w:rFonts w:eastAsia="Cambria"/>
                <w:color w:val="130C0E"/>
                <w:vertAlign w:val="subscript"/>
              </w:rPr>
            </w:pPr>
            <w:r w:rsidRPr="2B076BDB">
              <w:rPr>
                <w:rFonts w:eastAsiaTheme="minorEastAsia"/>
                <w:color w:val="333333"/>
                <w:lang w:val="en-GB"/>
              </w:rPr>
              <w:t xml:space="preserve">As a partner </w:t>
            </w:r>
          </w:p>
          <w:p w:rsidR="097F6E81" w:rsidP="2B076BDB" w:rsidRDefault="2B076BDB" w14:paraId="5CD015FC" w14:textId="5F27E8BE">
            <w:pPr>
              <w:pStyle w:val="BodyText"/>
              <w:rPr>
                <w:rFonts w:eastAsia="Cambria"/>
                <w:color w:val="130C0E"/>
                <w:vertAlign w:val="subscript"/>
              </w:rPr>
            </w:pPr>
            <w:r w:rsidRPr="78DB9D85" w:rsidR="7A9DAAB0">
              <w:rPr>
                <w:rFonts w:eastAsia="" w:eastAsiaTheme="minorEastAsia"/>
                <w:color w:val="333333"/>
                <w:lang w:val="en-GB"/>
              </w:rPr>
              <w:t xml:space="preserve">I would like to read </w:t>
            </w:r>
            <w:del w:author="Magnus Svensson" w:date="2022-04-22T11:43:59.326Z" w:id="1608277588">
              <w:r w:rsidRPr="78DB9D85" w:rsidDel="7A9DAAB0">
                <w:rPr>
                  <w:rFonts w:eastAsia="" w:eastAsiaTheme="minorEastAsia"/>
                  <w:color w:val="333333"/>
                  <w:lang w:val="en-GB"/>
                </w:rPr>
                <w:delText>actual</w:delText>
              </w:r>
            </w:del>
            <w:ins w:author="Magnus Svensson" w:date="2022-04-22T11:43:59.81Z" w:id="1604361261">
              <w:r w:rsidRPr="78DB9D85" w:rsidR="7A9DAAB0">
                <w:rPr>
                  <w:rFonts w:eastAsia="" w:eastAsiaTheme="minorEastAsia"/>
                  <w:color w:val="333333"/>
                  <w:lang w:val="en-GB"/>
                </w:rPr>
                <w:t>mea</w:t>
              </w:r>
            </w:ins>
            <w:ins w:author="Magnus Svensson" w:date="2022-04-22T11:44:02.49Z" w:id="803251139">
              <w:r w:rsidRPr="78DB9D85" w:rsidR="7A9DAAB0">
                <w:rPr>
                  <w:rFonts w:eastAsia="" w:eastAsiaTheme="minorEastAsia"/>
                  <w:color w:val="333333"/>
                  <w:lang w:val="en-GB"/>
                </w:rPr>
                <w:t>sured or derived</w:t>
              </w:r>
            </w:ins>
            <w:r w:rsidRPr="78DB9D85" w:rsidR="7A9DAAB0">
              <w:rPr>
                <w:rFonts w:eastAsia="" w:eastAsiaTheme="minorEastAsia"/>
                <w:color w:val="333333"/>
                <w:lang w:val="en-GB"/>
              </w:rPr>
              <w:t xml:space="preserve"> CH4 data programmatically </w:t>
            </w:r>
          </w:p>
          <w:p w:rsidR="097F6E81" w:rsidP="2B076BDB" w:rsidRDefault="2B076BDB" w14:paraId="1040073E" w14:textId="3A95A004">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097F6E81" w:rsidP="761B2E52" w:rsidRDefault="097F6E81" w14:paraId="029930D5" w14:textId="289BCC36">
            <w:pPr>
              <w:pStyle w:val="BodyText"/>
              <w:rPr>
                <w:rFonts w:eastAsia="Cambria"/>
              </w:rPr>
            </w:pPr>
          </w:p>
          <w:p w:rsidR="097F6E81" w:rsidP="761B2E52" w:rsidRDefault="0BA7A152" w14:paraId="5B9E3BA9" w14:textId="6DFEAE60">
            <w:pPr>
              <w:pStyle w:val="BodyText"/>
              <w:rPr>
                <w:rFonts w:eastAsia="Cambria"/>
                <w:b/>
                <w:bCs/>
                <w:color w:val="000000" w:themeColor="text1"/>
              </w:rPr>
            </w:pPr>
            <w:r w:rsidRPr="2B076BDB">
              <w:rPr>
                <w:b/>
                <w:bCs/>
                <w:lang w:val="en-GB"/>
              </w:rPr>
              <w:t>Acceptance Criteria</w:t>
            </w:r>
          </w:p>
          <w:p w:rsidR="0BA7A152" w:rsidP="2B076BDB" w:rsidRDefault="0BA7A152" w14:paraId="0797CA90" w14:textId="0EB9E979">
            <w:pPr>
              <w:pStyle w:val="BodyText"/>
              <w:rPr>
                <w:rFonts w:eastAsia="Cambria"/>
                <w:color w:val="000000" w:themeColor="text1"/>
              </w:rPr>
            </w:pPr>
            <w:r w:rsidRPr="78DB9D85" w:rsidR="5A2B509D">
              <w:rPr>
                <w:lang w:val="en-GB"/>
              </w:rPr>
              <w:t xml:space="preserve">Implementation of an API to read </w:t>
            </w:r>
            <w:del w:author="Magnus Svensson" w:date="2022-04-22T11:44:24.439Z" w:id="1168894950">
              <w:r w:rsidRPr="78DB9D85" w:rsidDel="5A2B509D">
                <w:rPr>
                  <w:lang w:val="en-GB"/>
                </w:rPr>
                <w:delText>actual</w:delText>
              </w:r>
            </w:del>
            <w:ins w:author="Magnus Svensson" w:date="2022-04-22T11:44:29.812Z" w:id="1885953450">
              <w:r w:rsidRPr="78DB9D85" w:rsidR="5A2B509D">
                <w:rPr>
                  <w:lang w:val="en-GB"/>
                </w:rPr>
                <w:t>measured or derived</w:t>
              </w:r>
            </w:ins>
            <w:r w:rsidRPr="78DB9D85" w:rsidR="5A2B509D">
              <w:rPr>
                <w:lang w:val="en-GB"/>
              </w:rPr>
              <w:t xml:space="preserve"> CH4 data as follows:</w:t>
            </w:r>
          </w:p>
          <w:p w:rsidR="0BA7A152" w:rsidP="78DB9D85" w:rsidRDefault="0BA7A152" w14:paraId="093BC5E0" w14:textId="2F342A18">
            <w:pPr>
              <w:pStyle w:val="BodyText"/>
              <w:numPr>
                <w:ilvl w:val="0"/>
                <w:numId w:val="4"/>
              </w:numPr>
              <w:rPr>
                <w:rFonts w:ascii="Cambria" w:hAnsi="Cambria" w:eastAsia="" w:asciiTheme="minorAscii" w:hAnsiTheme="minorAscii" w:eastAsiaTheme="minorEastAsia"/>
                <w:color w:val="000000" w:themeColor="text1" w:themeTint="FF" w:themeShade="FF"/>
                <w:lang w:val="en-GB"/>
              </w:rPr>
            </w:pPr>
            <w:r w:rsidRPr="78DB9D85" w:rsidR="5A2B509D">
              <w:rPr>
                <w:lang w:val="en-GB"/>
              </w:rPr>
              <w:t>CH4 emission total (tonnes)</w:t>
            </w:r>
            <w:ins w:author="Magnus Svensson" w:date="2022-04-22T11:46:32.972Z" w:id="1717131697">
              <w:r w:rsidRPr="78DB9D85" w:rsidR="5A2B509D">
                <w:rPr>
                  <w:lang w:val="en-GB"/>
                </w:rPr>
                <w:t xml:space="preserve"> per month and license, field, baa based on what is </w:t>
              </w:r>
              <w:r w:rsidRPr="78DB9D85" w:rsidR="5A2B509D">
                <w:rPr>
                  <w:lang w:val="en-GB"/>
                </w:rPr>
                <w:t>publisged</w:t>
              </w:r>
              <w:r w:rsidRPr="78DB9D85" w:rsidR="5A2B509D">
                <w:rPr>
                  <w:lang w:val="en-GB"/>
                </w:rPr>
                <w:t xml:space="preserve"> from the operator side</w:t>
              </w:r>
            </w:ins>
          </w:p>
          <w:p w:rsidR="0BA7A152" w:rsidP="2B076BDB" w:rsidRDefault="0BA7A152" w14:paraId="6C56BAC1" w14:textId="0F72F75C">
            <w:pPr>
              <w:pStyle w:val="BodyText"/>
              <w:numPr>
                <w:ilvl w:val="1"/>
                <w:numId w:val="4"/>
              </w:numPr>
              <w:rPr>
                <w:rFonts w:asciiTheme="minorHAnsi" w:hAnsiTheme="minorHAnsi" w:eastAsiaTheme="minorEastAsia"/>
                <w:color w:val="000000" w:themeColor="text1"/>
              </w:rPr>
            </w:pPr>
            <w:r w:rsidRPr="2B076BDB">
              <w:rPr>
                <w:lang w:val="en-GB"/>
              </w:rPr>
              <w:t>CH4 emission from production</w:t>
            </w:r>
          </w:p>
          <w:p w:rsidR="0BA7A152" w:rsidP="2B076BDB" w:rsidRDefault="0BA7A152" w14:paraId="56B56A77" w14:textId="1731BDA9">
            <w:pPr>
              <w:pStyle w:val="BodyText"/>
              <w:numPr>
                <w:ilvl w:val="1"/>
                <w:numId w:val="4"/>
              </w:numPr>
              <w:rPr>
                <w:rFonts w:asciiTheme="minorHAnsi" w:hAnsiTheme="minorHAnsi" w:eastAsiaTheme="minorEastAsia"/>
                <w:color w:val="000000" w:themeColor="text1"/>
              </w:rPr>
            </w:pPr>
            <w:r w:rsidRPr="2B076BDB">
              <w:rPr>
                <w:lang w:val="en-GB"/>
              </w:rPr>
              <w:t>CH4 emission from mobile units</w:t>
            </w:r>
          </w:p>
          <w:p w:rsidR="097F6E81" w:rsidP="097F6E81" w:rsidRDefault="097F6E81" w14:paraId="42FAE8C9" w14:textId="68F27B87">
            <w:pPr>
              <w:pStyle w:val="BodyText"/>
              <w:rPr>
                <w:rFonts w:eastAsia="Cambria"/>
                <w:lang w:val="en-GB"/>
              </w:rPr>
            </w:pPr>
          </w:p>
        </w:tc>
      </w:tr>
      <w:tr w:rsidR="097F6E81" w:rsidTr="78DB9D85" w14:paraId="3D3B5CBF" w14:textId="77777777">
        <w:tc>
          <w:tcPr>
            <w:tcW w:w="705" w:type="dxa"/>
            <w:tcMar/>
          </w:tcPr>
          <w:p w:rsidR="097F6E81" w:rsidP="097F6E81" w:rsidRDefault="761B2E52" w14:paraId="09D6407B" w14:textId="6A397743">
            <w:pPr>
              <w:pStyle w:val="BodyText"/>
              <w:rPr>
                <w:rFonts w:eastAsia="Cambria"/>
                <w:lang w:val="en-GB"/>
              </w:rPr>
            </w:pPr>
            <w:r w:rsidRPr="761B2E52">
              <w:rPr>
                <w:rFonts w:eastAsia="Cambria"/>
                <w:lang w:val="en-GB"/>
              </w:rPr>
              <w:t>3.2.4</w:t>
            </w:r>
          </w:p>
        </w:tc>
        <w:tc>
          <w:tcPr>
            <w:tcW w:w="945" w:type="dxa"/>
            <w:tcMar/>
          </w:tcPr>
          <w:p w:rsidR="097F6E81" w:rsidP="097F6E81" w:rsidRDefault="761B2E52" w14:paraId="7E8B2246" w14:textId="26B5839D">
            <w:pPr>
              <w:pStyle w:val="BodyText"/>
              <w:rPr>
                <w:rFonts w:eastAsia="Cambria"/>
                <w:lang w:val="en-GB"/>
              </w:rPr>
            </w:pPr>
            <w:r w:rsidRPr="761B2E52">
              <w:rPr>
                <w:rFonts w:eastAsia="Cambria"/>
                <w:lang w:val="en-GB"/>
              </w:rPr>
              <w:t>Won’t have</w:t>
            </w:r>
          </w:p>
        </w:tc>
        <w:tc>
          <w:tcPr>
            <w:tcW w:w="7125" w:type="dxa"/>
            <w:tcMar/>
          </w:tcPr>
          <w:p w:rsidR="097F6E81" w:rsidP="761B2E52" w:rsidRDefault="0BA7A152" w14:paraId="36EB810A" w14:textId="21083B49">
            <w:pPr>
              <w:pStyle w:val="BodyText"/>
              <w:rPr>
                <w:rFonts w:eastAsia="Cambria"/>
                <w:b/>
                <w:bCs/>
                <w:color w:val="000000" w:themeColor="text1"/>
              </w:rPr>
            </w:pPr>
            <w:r w:rsidRPr="2B076BDB">
              <w:rPr>
                <w:b/>
                <w:bCs/>
                <w:lang w:val="en-GB"/>
              </w:rPr>
              <w:t>User Story</w:t>
            </w:r>
          </w:p>
          <w:p w:rsidR="2B076BDB" w:rsidP="2B076BDB" w:rsidRDefault="2B076BDB" w14:paraId="55736EBA" w14:textId="754653A2">
            <w:pPr>
              <w:pStyle w:val="BodyText"/>
              <w:rPr>
                <w:rFonts w:eastAsia="Cambria"/>
                <w:color w:val="130C0E"/>
                <w:vertAlign w:val="subscript"/>
              </w:rPr>
            </w:pPr>
            <w:r w:rsidRPr="2B076BDB">
              <w:rPr>
                <w:rFonts w:eastAsiaTheme="minorEastAsia"/>
                <w:color w:val="333333"/>
                <w:lang w:val="en-GB"/>
              </w:rPr>
              <w:t xml:space="preserve">As a partner </w:t>
            </w:r>
          </w:p>
          <w:p w:rsidR="2B076BDB" w:rsidP="2B076BDB" w:rsidRDefault="2B076BDB" w14:paraId="5C38E694" w14:textId="32CEDEDC">
            <w:pPr>
              <w:pStyle w:val="BodyText"/>
              <w:rPr>
                <w:rFonts w:eastAsia="Cambria"/>
                <w:color w:val="130C0E"/>
                <w:vertAlign w:val="subscript"/>
              </w:rPr>
            </w:pPr>
            <w:r w:rsidRPr="78DB9D85" w:rsidR="7A9DAAB0">
              <w:rPr>
                <w:rFonts w:eastAsia="" w:eastAsiaTheme="minorEastAsia"/>
                <w:color w:val="333333"/>
                <w:lang w:val="en-GB"/>
              </w:rPr>
              <w:t xml:space="preserve">I would like to read </w:t>
            </w:r>
            <w:del w:author="Magnus Svensson" w:date="2022-04-22T12:07:12.574Z" w:id="1373385003">
              <w:r w:rsidRPr="78DB9D85" w:rsidDel="7A9DAAB0">
                <w:rPr>
                  <w:rFonts w:eastAsia="" w:eastAsiaTheme="minorEastAsia"/>
                  <w:color w:val="333333"/>
                  <w:lang w:val="en-GB"/>
                </w:rPr>
                <w:delText>actual</w:delText>
              </w:r>
            </w:del>
            <w:ins w:author="Magnus Svensson" w:date="2022-04-22T12:07:22.687Z" w:id="759633678">
              <w:r w:rsidRPr="78DB9D85" w:rsidR="7A9DAAB0">
                <w:rPr>
                  <w:rFonts w:eastAsia="" w:eastAsiaTheme="minorEastAsia"/>
                  <w:color w:val="333333"/>
                  <w:lang w:val="en-GB"/>
                </w:rPr>
                <w:t>measured or derived</w:t>
              </w:r>
            </w:ins>
            <w:r w:rsidRPr="78DB9D85" w:rsidR="7A9DAAB0">
              <w:rPr>
                <w:rFonts w:eastAsia="" w:eastAsiaTheme="minorEastAsia"/>
                <w:color w:val="333333"/>
                <w:lang w:val="en-GB"/>
              </w:rPr>
              <w:t xml:space="preserve"> GHG intensity programmatically </w:t>
            </w:r>
          </w:p>
          <w:p w:rsidR="2B076BDB" w:rsidP="2B076BDB" w:rsidRDefault="2B076BDB" w14:paraId="62A30314" w14:textId="4942BC1D">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097F6E81" w:rsidP="761B2E52" w:rsidRDefault="097F6E81" w14:paraId="2B265B71" w14:textId="289BCC36">
            <w:pPr>
              <w:pStyle w:val="BodyText"/>
              <w:rPr>
                <w:rFonts w:eastAsia="Cambria"/>
              </w:rPr>
            </w:pPr>
          </w:p>
          <w:p w:rsidR="097F6E81" w:rsidP="761B2E52" w:rsidRDefault="0BA7A152" w14:paraId="142AC9D8" w14:textId="6DFEAE60">
            <w:pPr>
              <w:pStyle w:val="BodyText"/>
              <w:rPr>
                <w:rFonts w:eastAsia="Cambria"/>
                <w:b/>
                <w:bCs/>
                <w:color w:val="000000" w:themeColor="text1"/>
              </w:rPr>
            </w:pPr>
            <w:r w:rsidRPr="2B076BDB">
              <w:rPr>
                <w:b/>
                <w:bCs/>
                <w:lang w:val="en-GB"/>
              </w:rPr>
              <w:t>Acceptance Criteria</w:t>
            </w:r>
          </w:p>
          <w:p w:rsidR="097F6E81" w:rsidP="2B076BDB" w:rsidRDefault="0BA7A152" w14:paraId="751FBF12" w14:textId="05649AB0">
            <w:pPr>
              <w:pStyle w:val="BodyText"/>
              <w:rPr>
                <w:rFonts w:eastAsia="Cambria"/>
                <w:color w:val="000000" w:themeColor="text1"/>
              </w:rPr>
            </w:pPr>
            <w:r w:rsidRPr="78DB9D85" w:rsidR="5A2B509D">
              <w:rPr>
                <w:lang w:val="en-GB"/>
              </w:rPr>
              <w:t>Implementation of an API to read</w:t>
            </w:r>
            <w:del w:author="Magnus Svensson" w:date="2022-04-22T12:07:33.74Z" w:id="1217011964">
              <w:r w:rsidRPr="78DB9D85" w:rsidDel="5A2B509D">
                <w:rPr>
                  <w:lang w:val="en-GB"/>
                </w:rPr>
                <w:delText xml:space="preserve"> actual</w:delText>
              </w:r>
            </w:del>
            <w:ins w:author="Magnus Svensson" w:date="2022-04-22T12:07:37.783Z" w:id="1904467608">
              <w:r w:rsidRPr="78DB9D85" w:rsidR="5A2B509D">
                <w:rPr>
                  <w:lang w:val="en-GB"/>
                </w:rPr>
                <w:t>measured or derived</w:t>
              </w:r>
            </w:ins>
            <w:r w:rsidRPr="78DB9D85" w:rsidR="5A2B509D">
              <w:rPr>
                <w:lang w:val="en-GB"/>
              </w:rPr>
              <w:t xml:space="preserve"> </w:t>
            </w:r>
            <w:r w:rsidRPr="78DB9D85" w:rsidR="7A9DAAB0">
              <w:rPr>
                <w:rFonts w:eastAsia="" w:eastAsiaTheme="minorEastAsia"/>
                <w:color w:val="333333"/>
                <w:lang w:val="en-GB"/>
              </w:rPr>
              <w:t>GHG intensity</w:t>
            </w:r>
            <w:r w:rsidRPr="78DB9D85" w:rsidR="7A9DAAB0">
              <w:rPr>
                <w:lang w:val="en-GB"/>
              </w:rPr>
              <w:t xml:space="preserve"> </w:t>
            </w:r>
            <w:r w:rsidRPr="78DB9D85" w:rsidR="5A2B509D">
              <w:rPr>
                <w:lang w:val="en-GB"/>
              </w:rPr>
              <w:t>data as follows:</w:t>
            </w:r>
          </w:p>
          <w:p w:rsidR="097F6E81" w:rsidP="78DB9D85" w:rsidRDefault="2B076BDB" w14:paraId="2811D7C3" w14:textId="04D97FF2">
            <w:pPr>
              <w:pStyle w:val="BodyText"/>
              <w:numPr>
                <w:ilvl w:val="0"/>
                <w:numId w:val="4"/>
              </w:numPr>
              <w:rPr>
                <w:rFonts w:ascii="Cambria" w:hAnsi="Cambria" w:eastAsia="" w:asciiTheme="minorAscii" w:hAnsiTheme="minorAscii" w:eastAsiaTheme="minorEastAsia"/>
                <w:color w:val="000000" w:themeColor="text1" w:themeTint="FF" w:themeShade="FF"/>
                <w:lang w:val="en-GB"/>
              </w:rPr>
            </w:pPr>
            <w:r w:rsidRPr="78DB9D85" w:rsidR="7A9DAAB0">
              <w:rPr>
                <w:rFonts w:eastAsia="" w:eastAsiaTheme="minorEastAsia"/>
              </w:rPr>
              <w:t>GHG intensity (kg CO2e per boe / sm3)</w:t>
            </w:r>
            <w:ins w:author="Magnus Svensson" w:date="2022-04-22T12:07:59.687Z" w:id="393412832">
              <w:r w:rsidRPr="78DB9D85" w:rsidR="7A9DAAB0">
                <w:rPr>
                  <w:rFonts w:eastAsia="" w:eastAsiaTheme="minorEastAsia"/>
                </w:rPr>
                <w:t xml:space="preserve"> per month and license, field, baa based on what is published from </w:t>
              </w:r>
            </w:ins>
            <w:ins w:author="Magnus Svensson" w:date="2022-04-22T12:08:04.262Z" w:id="688687995">
              <w:r w:rsidRPr="78DB9D85" w:rsidR="7A9DAAB0">
                <w:rPr>
                  <w:rFonts w:eastAsia="" w:eastAsiaTheme="minorEastAsia"/>
                </w:rPr>
                <w:t>the operator side</w:t>
              </w:r>
            </w:ins>
          </w:p>
          <w:p w:rsidR="097F6E81" w:rsidP="2B076BDB" w:rsidRDefault="097F6E81" w14:paraId="7DAA8F09" w14:textId="7A048552">
            <w:pPr>
              <w:pStyle w:val="BodyText"/>
              <w:rPr>
                <w:rFonts w:eastAsia="Cambria"/>
                <w:color w:val="333333"/>
              </w:rPr>
            </w:pPr>
          </w:p>
        </w:tc>
      </w:tr>
      <w:tr w:rsidR="097F6E81" w:rsidTr="78DB9D85" w14:paraId="7914A9D3" w14:textId="77777777">
        <w:tc>
          <w:tcPr>
            <w:tcW w:w="705" w:type="dxa"/>
            <w:tcMar/>
          </w:tcPr>
          <w:p w:rsidR="097F6E81" w:rsidP="097F6E81" w:rsidRDefault="761B2E52" w14:paraId="59317FE2" w14:textId="74D49E67">
            <w:pPr>
              <w:pStyle w:val="BodyText"/>
              <w:rPr>
                <w:rFonts w:eastAsia="Cambria"/>
                <w:lang w:val="en-GB"/>
              </w:rPr>
            </w:pPr>
            <w:r w:rsidRPr="761B2E52">
              <w:rPr>
                <w:rFonts w:eastAsia="Cambria"/>
                <w:lang w:val="en-GB"/>
              </w:rPr>
              <w:t>3.2.5</w:t>
            </w:r>
          </w:p>
        </w:tc>
        <w:tc>
          <w:tcPr>
            <w:tcW w:w="945" w:type="dxa"/>
            <w:tcMar/>
          </w:tcPr>
          <w:p w:rsidR="097F6E81" w:rsidP="761B2E52" w:rsidRDefault="761B2E52" w14:paraId="5A65543D" w14:textId="26B5839D">
            <w:pPr>
              <w:pStyle w:val="BodyText"/>
              <w:rPr>
                <w:rFonts w:eastAsia="Cambria"/>
                <w:lang w:val="en-GB"/>
              </w:rPr>
            </w:pPr>
            <w:r w:rsidRPr="761B2E52">
              <w:rPr>
                <w:rFonts w:eastAsia="Cambria"/>
                <w:lang w:val="en-GB"/>
              </w:rPr>
              <w:t>Won’t have</w:t>
            </w:r>
          </w:p>
          <w:p w:rsidR="097F6E81" w:rsidP="097F6E81" w:rsidRDefault="097F6E81" w14:paraId="13E92CDB" w14:textId="02C3B966">
            <w:pPr>
              <w:pStyle w:val="BodyText"/>
              <w:rPr>
                <w:rFonts w:eastAsia="Cambria"/>
                <w:lang w:val="en-GB"/>
              </w:rPr>
            </w:pPr>
          </w:p>
        </w:tc>
        <w:tc>
          <w:tcPr>
            <w:tcW w:w="7125" w:type="dxa"/>
            <w:tcMar/>
          </w:tcPr>
          <w:p w:rsidR="097F6E81" w:rsidP="761B2E52" w:rsidRDefault="0BA7A152" w14:paraId="36D3B1A0" w14:textId="21083B49">
            <w:pPr>
              <w:pStyle w:val="BodyText"/>
              <w:rPr>
                <w:rFonts w:eastAsia="Cambria"/>
                <w:b/>
                <w:bCs/>
                <w:color w:val="000000" w:themeColor="text1"/>
              </w:rPr>
            </w:pPr>
            <w:r w:rsidRPr="2B076BDB">
              <w:rPr>
                <w:b/>
                <w:bCs/>
                <w:lang w:val="en-GB"/>
              </w:rPr>
              <w:t>User Story</w:t>
            </w:r>
          </w:p>
          <w:p w:rsidR="097F6E81" w:rsidP="2B076BDB" w:rsidRDefault="2B076BDB" w14:paraId="4965ACCC" w14:textId="60E24DF3">
            <w:pPr>
              <w:pStyle w:val="BodyText"/>
              <w:rPr>
                <w:rFonts w:eastAsia="Cambria"/>
                <w:color w:val="130C0E"/>
                <w:vertAlign w:val="subscript"/>
              </w:rPr>
            </w:pPr>
            <w:r w:rsidRPr="2B076BDB">
              <w:rPr>
                <w:color w:val="333333"/>
                <w:lang w:val="en-GB"/>
              </w:rPr>
              <w:t xml:space="preserve">As a partner </w:t>
            </w:r>
          </w:p>
          <w:p w:rsidR="097F6E81" w:rsidP="2B076BDB" w:rsidRDefault="2B076BDB" w14:paraId="00332F63" w14:textId="0667BD29">
            <w:pPr>
              <w:pStyle w:val="BodyText"/>
              <w:rPr>
                <w:rFonts w:eastAsia="Cambria"/>
                <w:color w:val="130C0E"/>
                <w:vertAlign w:val="subscript"/>
              </w:rPr>
            </w:pPr>
            <w:r w:rsidRPr="78DB9D85" w:rsidR="7A9DAAB0">
              <w:rPr>
                <w:color w:val="333333"/>
                <w:lang w:val="en-GB"/>
              </w:rPr>
              <w:t xml:space="preserve">I would like to read </w:t>
            </w:r>
            <w:ins w:author="Magnus Svensson" w:date="2022-04-22T12:08:13.56Z" w:id="628923088">
              <w:r w:rsidRPr="78DB9D85" w:rsidR="7A9DAAB0">
                <w:rPr>
                  <w:color w:val="333333"/>
                  <w:lang w:val="en-GB"/>
                </w:rPr>
                <w:t>measured or derived</w:t>
              </w:r>
            </w:ins>
            <w:del w:author="Magnus Svensson" w:date="2022-04-22T12:08:09.537Z" w:id="433636580">
              <w:r w:rsidRPr="78DB9D85" w:rsidDel="7A9DAAB0">
                <w:rPr>
                  <w:color w:val="333333"/>
                  <w:lang w:val="en-GB"/>
                </w:rPr>
                <w:delText xml:space="preserve">actual </w:delText>
              </w:r>
            </w:del>
            <w:r w:rsidRPr="78DB9D85" w:rsidR="7A9DAAB0">
              <w:rPr>
                <w:color w:val="333333"/>
                <w:lang w:val="en-GB"/>
              </w:rPr>
              <w:t xml:space="preserve">total grid electricity consumption data programmatically </w:t>
            </w:r>
          </w:p>
          <w:p w:rsidR="097F6E81" w:rsidP="2B076BDB" w:rsidRDefault="2B076BDB" w14:paraId="4766D3D7" w14:textId="4F8F2C92">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097F6E81" w:rsidP="2B076BDB" w:rsidRDefault="097F6E81" w14:paraId="7AF6E1A9" w14:textId="1FACFB02">
            <w:pPr>
              <w:pStyle w:val="BodyText"/>
              <w:rPr>
                <w:rFonts w:eastAsia="Cambria"/>
                <w:color w:val="333333"/>
                <w:lang w:val="en-GB"/>
              </w:rPr>
            </w:pPr>
          </w:p>
          <w:p w:rsidR="097F6E81" w:rsidP="2B076BDB" w:rsidRDefault="0BA7A152" w14:paraId="749AD234" w14:textId="6DFEAE60">
            <w:pPr>
              <w:pStyle w:val="BodyText"/>
              <w:rPr>
                <w:rFonts w:eastAsia="Cambria"/>
                <w:b/>
                <w:bCs/>
                <w:color w:val="000000" w:themeColor="text1"/>
              </w:rPr>
            </w:pPr>
            <w:r w:rsidRPr="2B076BDB">
              <w:rPr>
                <w:b/>
                <w:bCs/>
                <w:lang w:val="en-GB"/>
              </w:rPr>
              <w:t>Acceptance Criteria</w:t>
            </w:r>
          </w:p>
          <w:p w:rsidR="097F6E81" w:rsidP="2B076BDB" w:rsidRDefault="0BA7A152" w14:paraId="78983A7A" w14:textId="5944B7CC">
            <w:pPr>
              <w:pStyle w:val="BodyText"/>
              <w:rPr>
                <w:rFonts w:eastAsia="Cambria"/>
                <w:color w:val="000000" w:themeColor="text1"/>
              </w:rPr>
            </w:pPr>
            <w:r w:rsidRPr="78DB9D85" w:rsidR="5A2B509D">
              <w:rPr>
                <w:lang w:val="en-GB"/>
              </w:rPr>
              <w:t xml:space="preserve">Implementation of an API to read </w:t>
            </w:r>
            <w:ins w:author="Magnus Svensson" w:date="2022-04-22T12:08:49.306Z" w:id="790457884">
              <w:r w:rsidRPr="78DB9D85" w:rsidR="5A2B509D">
                <w:rPr>
                  <w:lang w:val="en-GB"/>
                </w:rPr>
                <w:t xml:space="preserve">measured or derived </w:t>
              </w:r>
            </w:ins>
            <w:del w:author="Magnus Svensson" w:date="2022-04-22T12:08:44.677Z" w:id="1746328163">
              <w:r w:rsidRPr="78DB9D85" w:rsidDel="5A2B509D">
                <w:rPr>
                  <w:lang w:val="en-GB"/>
                </w:rPr>
                <w:delText>actual</w:delText>
              </w:r>
            </w:del>
            <w:r w:rsidRPr="78DB9D85" w:rsidR="5A2B509D">
              <w:rPr>
                <w:lang w:val="en-GB"/>
              </w:rPr>
              <w:t xml:space="preserve"> </w:t>
            </w:r>
            <w:r w:rsidRPr="78DB9D85" w:rsidR="7A9DAAB0">
              <w:rPr>
                <w:color w:val="333333"/>
                <w:lang w:val="en-GB"/>
              </w:rPr>
              <w:t>total grid electricity consumption</w:t>
            </w:r>
            <w:r w:rsidRPr="78DB9D85" w:rsidR="7A9DAAB0">
              <w:rPr>
                <w:lang w:val="en-GB"/>
              </w:rPr>
              <w:t xml:space="preserve"> </w:t>
            </w:r>
            <w:r w:rsidRPr="78DB9D85" w:rsidR="5A2B509D">
              <w:rPr>
                <w:lang w:val="en-GB"/>
              </w:rPr>
              <w:t>data as follows:</w:t>
            </w:r>
          </w:p>
          <w:p w:rsidR="097F6E81" w:rsidP="78DB9D85" w:rsidRDefault="2B076BDB" w14:paraId="0C080FD6" w14:textId="7429E336">
            <w:pPr>
              <w:pStyle w:val="BodyText"/>
              <w:numPr>
                <w:ilvl w:val="0"/>
                <w:numId w:val="4"/>
              </w:numPr>
              <w:rPr>
                <w:rFonts w:ascii="Cambria" w:hAnsi="Cambria" w:eastAsia="" w:asciiTheme="minorAscii" w:hAnsiTheme="minorAscii" w:eastAsiaTheme="minorEastAsia"/>
                <w:color w:val="333333"/>
              </w:rPr>
            </w:pPr>
            <w:r w:rsidRPr="78DB9D85" w:rsidR="7A9DAAB0">
              <w:rPr>
                <w:rFonts w:eastAsia="" w:eastAsiaTheme="minorEastAsia"/>
                <w:color w:val="333333"/>
              </w:rPr>
              <w:t>Total grid electricity consumption (MWh)</w:t>
            </w:r>
            <w:ins w:author="Magnus Svensson" w:date="2022-04-22T12:08:59.487Z" w:id="485469036">
              <w:r w:rsidRPr="78DB9D85" w:rsidR="7A9DAAB0">
                <w:rPr>
                  <w:rFonts w:eastAsia="" w:eastAsiaTheme="minorEastAsia"/>
                  <w:color w:val="333333"/>
                </w:rPr>
                <w:t xml:space="preserve"> per month and license, field, ba</w:t>
              </w:r>
            </w:ins>
            <w:ins w:author="Magnus Svensson" w:date="2022-04-22T12:09:08.812Z" w:id="2114075362">
              <w:r w:rsidRPr="78DB9D85" w:rsidR="7A9DAAB0">
                <w:rPr>
                  <w:rFonts w:eastAsia="" w:eastAsiaTheme="minorEastAsia"/>
                  <w:color w:val="333333"/>
                </w:rPr>
                <w:t>a based on what the operator publishes</w:t>
              </w:r>
            </w:ins>
          </w:p>
          <w:p w:rsidR="097F6E81" w:rsidP="2B076BDB" w:rsidRDefault="097F6E81" w14:paraId="4ABD56A7" w14:textId="09AE2225">
            <w:pPr>
              <w:pStyle w:val="BodyText"/>
              <w:rPr>
                <w:rFonts w:eastAsia="Cambria"/>
                <w:color w:val="333333"/>
              </w:rPr>
            </w:pPr>
          </w:p>
        </w:tc>
      </w:tr>
      <w:tr w:rsidR="097F6E81" w:rsidTr="78DB9D85" w14:paraId="15744FA3" w14:textId="77777777">
        <w:tc>
          <w:tcPr>
            <w:tcW w:w="705" w:type="dxa"/>
            <w:tcMar/>
          </w:tcPr>
          <w:p w:rsidR="097F6E81" w:rsidP="097F6E81" w:rsidRDefault="761B2E52" w14:paraId="71D5B4C5" w14:textId="258C3C15">
            <w:pPr>
              <w:pStyle w:val="BodyText"/>
              <w:rPr>
                <w:rFonts w:eastAsia="Cambria"/>
                <w:lang w:val="en-GB"/>
              </w:rPr>
            </w:pPr>
            <w:r w:rsidRPr="761B2E52">
              <w:rPr>
                <w:rFonts w:eastAsia="Cambria"/>
                <w:lang w:val="en-GB"/>
              </w:rPr>
              <w:t>3.2.6</w:t>
            </w:r>
          </w:p>
        </w:tc>
        <w:tc>
          <w:tcPr>
            <w:tcW w:w="945" w:type="dxa"/>
            <w:tcMar/>
          </w:tcPr>
          <w:p w:rsidR="097F6E81" w:rsidP="761B2E52" w:rsidRDefault="761B2E52" w14:paraId="642C9414" w14:textId="26B5839D">
            <w:pPr>
              <w:pStyle w:val="BodyText"/>
              <w:rPr>
                <w:rFonts w:eastAsia="Cambria"/>
                <w:lang w:val="en-GB"/>
              </w:rPr>
            </w:pPr>
            <w:r w:rsidRPr="761B2E52">
              <w:rPr>
                <w:rFonts w:eastAsia="Cambria"/>
                <w:lang w:val="en-GB"/>
              </w:rPr>
              <w:t>Won’t have</w:t>
            </w:r>
          </w:p>
          <w:p w:rsidR="097F6E81" w:rsidP="097F6E81" w:rsidRDefault="097F6E81" w14:paraId="05D0D2C4" w14:textId="6FEE9C70">
            <w:pPr>
              <w:pStyle w:val="BodyText"/>
              <w:rPr>
                <w:rFonts w:eastAsia="Cambria"/>
                <w:lang w:val="en-GB"/>
              </w:rPr>
            </w:pPr>
          </w:p>
        </w:tc>
        <w:tc>
          <w:tcPr>
            <w:tcW w:w="7125" w:type="dxa"/>
            <w:tcMar/>
          </w:tcPr>
          <w:p w:rsidR="097F6E81" w:rsidP="761B2E52" w:rsidRDefault="0BA7A152" w14:paraId="3AFD7967" w14:textId="21083B49">
            <w:pPr>
              <w:pStyle w:val="BodyText"/>
              <w:rPr>
                <w:rFonts w:eastAsia="Cambria"/>
                <w:b/>
                <w:bCs/>
                <w:color w:val="000000" w:themeColor="text1"/>
              </w:rPr>
            </w:pPr>
            <w:r w:rsidRPr="2B076BDB">
              <w:rPr>
                <w:b/>
                <w:bCs/>
                <w:lang w:val="en-GB"/>
              </w:rPr>
              <w:t>User Story</w:t>
            </w:r>
          </w:p>
          <w:p w:rsidR="097F6E81" w:rsidP="2B076BDB" w:rsidRDefault="2B076BDB" w14:paraId="6556BF15" w14:textId="7047A515">
            <w:pPr>
              <w:pStyle w:val="BodyText"/>
              <w:rPr>
                <w:rFonts w:eastAsia="Cambria"/>
                <w:color w:val="130C0E"/>
                <w:vertAlign w:val="subscript"/>
              </w:rPr>
            </w:pPr>
            <w:r w:rsidRPr="2B076BDB">
              <w:rPr>
                <w:color w:val="333333"/>
                <w:lang w:val="en-GB"/>
              </w:rPr>
              <w:t xml:space="preserve">As a partner </w:t>
            </w:r>
          </w:p>
          <w:p w:rsidR="097F6E81" w:rsidP="2B076BDB" w:rsidRDefault="2B076BDB" w14:paraId="7C525412" w14:textId="0B3FBC5E">
            <w:pPr>
              <w:pStyle w:val="BodyText"/>
              <w:rPr>
                <w:rFonts w:eastAsia="Cambria"/>
                <w:color w:val="130C0E"/>
                <w:vertAlign w:val="subscript"/>
              </w:rPr>
            </w:pPr>
            <w:r w:rsidRPr="78DB9D85" w:rsidR="7A9DAAB0">
              <w:rPr>
                <w:color w:val="333333"/>
                <w:lang w:val="en-GB"/>
              </w:rPr>
              <w:t xml:space="preserve">I would like to read </w:t>
            </w:r>
            <w:del w:author="Magnus Svensson" w:date="2022-04-22T12:12:11.765Z" w:id="1249309947">
              <w:r w:rsidRPr="78DB9D85" w:rsidDel="7A9DAAB0">
                <w:rPr>
                  <w:color w:val="333333"/>
                  <w:lang w:val="en-GB"/>
                </w:rPr>
                <w:delText>actual</w:delText>
              </w:r>
            </w:del>
            <w:ins w:author="Magnus Svensson" w:date="2022-04-22T12:12:14.884Z" w:id="22879842">
              <w:r w:rsidRPr="78DB9D85" w:rsidR="7A9DAAB0">
                <w:rPr>
                  <w:color w:val="333333"/>
                  <w:lang w:val="en-GB"/>
                </w:rPr>
                <w:t>measured</w:t>
              </w:r>
            </w:ins>
            <w:r w:rsidRPr="78DB9D85" w:rsidR="7A9DAAB0">
              <w:rPr>
                <w:color w:val="333333"/>
                <w:lang w:val="en-GB"/>
              </w:rPr>
              <w:t xml:space="preserve"> discharge to sea data programmatically </w:t>
            </w:r>
          </w:p>
          <w:p w:rsidR="097F6E81" w:rsidP="2B076BDB" w:rsidRDefault="2B076BDB" w14:paraId="051590F5" w14:textId="28D66A37">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097F6E81" w:rsidP="2B076BDB" w:rsidRDefault="097F6E81" w14:paraId="3F66E33D" w14:textId="24F9C365">
            <w:pPr>
              <w:pStyle w:val="BodyText"/>
              <w:rPr>
                <w:rFonts w:eastAsia="Cambria"/>
                <w:color w:val="333333"/>
                <w:lang w:val="en-GB"/>
              </w:rPr>
            </w:pPr>
          </w:p>
          <w:p w:rsidR="0BA7A152" w:rsidP="2B076BDB" w:rsidRDefault="0BA7A152" w14:paraId="76797DDD" w14:textId="6DFEAE60">
            <w:pPr>
              <w:pStyle w:val="BodyText"/>
              <w:rPr>
                <w:rFonts w:eastAsia="Cambria"/>
                <w:b/>
                <w:bCs/>
                <w:color w:val="000000" w:themeColor="text1"/>
              </w:rPr>
            </w:pPr>
            <w:r w:rsidRPr="2B076BDB">
              <w:rPr>
                <w:b/>
                <w:bCs/>
                <w:lang w:val="en-GB"/>
              </w:rPr>
              <w:t>Acceptance Criteria</w:t>
            </w:r>
          </w:p>
          <w:p w:rsidR="0BA7A152" w:rsidP="2B076BDB" w:rsidRDefault="0BA7A152" w14:paraId="7EC3DE59" w14:textId="4AF3420C">
            <w:pPr>
              <w:pStyle w:val="BodyText"/>
              <w:rPr>
                <w:rFonts w:eastAsia="Cambria"/>
                <w:color w:val="000000" w:themeColor="text1"/>
              </w:rPr>
            </w:pPr>
            <w:r w:rsidRPr="78DB9D85" w:rsidR="5A2B509D">
              <w:rPr>
                <w:lang w:val="en-GB"/>
              </w:rPr>
              <w:t xml:space="preserve">Implementation of an API to read </w:t>
            </w:r>
            <w:del w:author="Magnus Svensson" w:date="2022-04-22T12:12:23.307Z" w:id="642906207">
              <w:r w:rsidRPr="78DB9D85" w:rsidDel="5A2B509D">
                <w:rPr>
                  <w:lang w:val="en-GB"/>
                </w:rPr>
                <w:delText>actual</w:delText>
              </w:r>
            </w:del>
            <w:ins w:author="Magnus Svensson" w:date="2022-04-22T12:12:26.888Z" w:id="2104957955">
              <w:r w:rsidRPr="78DB9D85" w:rsidR="5A2B509D">
                <w:rPr>
                  <w:lang w:val="en-GB"/>
                </w:rPr>
                <w:t>measured</w:t>
              </w:r>
            </w:ins>
            <w:r w:rsidRPr="78DB9D85" w:rsidR="5A2B509D">
              <w:rPr>
                <w:lang w:val="en-GB"/>
              </w:rPr>
              <w:t xml:space="preserve"> </w:t>
            </w:r>
            <w:r w:rsidRPr="78DB9D85" w:rsidR="7A9DAAB0">
              <w:rPr>
                <w:color w:val="333333"/>
                <w:lang w:val="en-GB"/>
              </w:rPr>
              <w:t xml:space="preserve">discharge </w:t>
            </w:r>
            <w:r w:rsidRPr="78DB9D85" w:rsidR="7A9DAAB0">
              <w:rPr>
                <w:rFonts w:eastAsia="" w:eastAsiaTheme="minorEastAsia"/>
                <w:color w:val="333333"/>
              </w:rPr>
              <w:t xml:space="preserve">to sea </w:t>
            </w:r>
            <w:r w:rsidRPr="78DB9D85" w:rsidR="5A2B509D">
              <w:rPr>
                <w:lang w:val="en-GB"/>
              </w:rPr>
              <w:t>data as follows:</w:t>
            </w:r>
          </w:p>
          <w:p w:rsidR="2B076BDB" w:rsidP="2B076BDB" w:rsidRDefault="2B076BDB" w14:paraId="2325EAAA" w14:textId="0282D559">
            <w:pPr>
              <w:pStyle w:val="BodyText"/>
              <w:numPr>
                <w:ilvl w:val="0"/>
                <w:numId w:val="2"/>
              </w:numPr>
              <w:rPr>
                <w:rFonts w:asciiTheme="minorHAnsi" w:hAnsiTheme="minorHAnsi" w:eastAsiaTheme="minorEastAsia"/>
              </w:rPr>
            </w:pPr>
            <w:r w:rsidRPr="2B076BDB">
              <w:rPr>
                <w:rFonts w:eastAsiaTheme="minorEastAsia"/>
                <w:color w:val="333333"/>
              </w:rPr>
              <w:t>O</w:t>
            </w:r>
            <w:r w:rsidRPr="2B076BDB">
              <w:rPr>
                <w:rFonts w:eastAsiaTheme="minorEastAsia"/>
              </w:rPr>
              <w:t>il in water (mg/l)</w:t>
            </w:r>
          </w:p>
          <w:p w:rsidR="2B076BDB" w:rsidP="2B076BDB" w:rsidRDefault="2B076BDB" w14:paraId="792B204F" w14:textId="10C18BF3">
            <w:pPr>
              <w:pStyle w:val="ListParagraph"/>
              <w:numPr>
                <w:ilvl w:val="0"/>
                <w:numId w:val="2"/>
              </w:numPr>
              <w:spacing w:line="240" w:lineRule="exact"/>
              <w:rPr>
                <w:rFonts w:eastAsiaTheme="minorEastAsia"/>
                <w:szCs w:val="20"/>
              </w:rPr>
            </w:pPr>
            <w:r w:rsidRPr="2B076BDB">
              <w:rPr>
                <w:rFonts w:ascii="Cambria" w:hAnsi="Cambria" w:eastAsiaTheme="minorEastAsia"/>
                <w:sz w:val="22"/>
              </w:rPr>
              <w:t>Unintentional discharge to sea (number)</w:t>
            </w:r>
          </w:p>
          <w:p w:rsidR="097F6E81" w:rsidP="097F6E81" w:rsidRDefault="097F6E81" w14:paraId="30C1CD81" w14:textId="06D215CA">
            <w:pPr>
              <w:pStyle w:val="BodyText"/>
              <w:rPr>
                <w:rFonts w:eastAsia="Cambria"/>
                <w:lang w:val="en-GB"/>
              </w:rPr>
            </w:pPr>
          </w:p>
        </w:tc>
      </w:tr>
      <w:tr w:rsidR="097F6E81" w:rsidTr="78DB9D85" w14:paraId="61D3871B" w14:textId="77777777">
        <w:tc>
          <w:tcPr>
            <w:tcW w:w="705" w:type="dxa"/>
            <w:shd w:val="clear" w:color="auto" w:fill="D9D9D9" w:themeFill="background1" w:themeFillShade="D9"/>
            <w:tcMar/>
          </w:tcPr>
          <w:p w:rsidR="097F6E81" w:rsidP="097F6E81" w:rsidRDefault="761B2E52" w14:paraId="260638D5" w14:textId="0F27187F">
            <w:pPr>
              <w:pStyle w:val="BodyText"/>
              <w:rPr>
                <w:rFonts w:eastAsia="Cambria"/>
                <w:lang w:val="en-GB"/>
              </w:rPr>
            </w:pPr>
            <w:r w:rsidRPr="761B2E52">
              <w:rPr>
                <w:rFonts w:eastAsia="Cambria"/>
                <w:lang w:val="en-GB"/>
              </w:rPr>
              <w:t>3.3</w:t>
            </w:r>
          </w:p>
        </w:tc>
        <w:tc>
          <w:tcPr>
            <w:tcW w:w="945" w:type="dxa"/>
            <w:shd w:val="clear" w:color="auto" w:fill="D9D9D9" w:themeFill="background1" w:themeFillShade="D9"/>
            <w:tcMar/>
          </w:tcPr>
          <w:p w:rsidR="097F6E81" w:rsidP="761B2E52" w:rsidRDefault="097F6E81" w14:paraId="2BC34850" w14:textId="2624E72F">
            <w:pPr>
              <w:pStyle w:val="BodyText"/>
              <w:rPr>
                <w:rFonts w:eastAsia="Cambria"/>
                <w:color w:val="000000" w:themeColor="text1"/>
              </w:rPr>
            </w:pPr>
            <w:r w:rsidRPr="761B2E52">
              <w:rPr>
                <w:lang w:val="en-GB"/>
              </w:rPr>
              <w:t>Should</w:t>
            </w:r>
          </w:p>
          <w:p w:rsidR="097F6E81" w:rsidP="761B2E52" w:rsidRDefault="097F6E81" w14:paraId="18C7DCDE" w14:textId="0811E619">
            <w:pPr>
              <w:pStyle w:val="BodyText"/>
              <w:rPr>
                <w:rFonts w:eastAsia="Cambria"/>
                <w:color w:val="000000" w:themeColor="text1"/>
              </w:rPr>
            </w:pPr>
            <w:r w:rsidRPr="761B2E52">
              <w:rPr>
                <w:lang w:val="en-GB"/>
              </w:rPr>
              <w:t>have</w:t>
            </w:r>
          </w:p>
          <w:p w:rsidR="097F6E81" w:rsidP="097F6E81" w:rsidRDefault="097F6E81" w14:paraId="66DACB5E" w14:textId="43913865">
            <w:pPr>
              <w:pStyle w:val="BodyText"/>
              <w:rPr>
                <w:rFonts w:eastAsia="Cambria"/>
                <w:lang w:val="en-GB"/>
              </w:rPr>
            </w:pPr>
          </w:p>
        </w:tc>
        <w:tc>
          <w:tcPr>
            <w:tcW w:w="7125" w:type="dxa"/>
            <w:shd w:val="clear" w:color="auto" w:fill="D9D9D9" w:themeFill="background1" w:themeFillShade="D9"/>
            <w:tcMar/>
          </w:tcPr>
          <w:p w:rsidR="097F6E81" w:rsidP="2B076BDB" w:rsidRDefault="0BA7A152" w14:paraId="27D3A711" w14:textId="7FDBB1A5">
            <w:pPr>
              <w:pStyle w:val="BodyText"/>
              <w:rPr>
                <w:rFonts w:eastAsiaTheme="minorEastAsia"/>
              </w:rPr>
            </w:pPr>
            <w:r w:rsidRPr="2B076BDB">
              <w:rPr>
                <w:rFonts w:eastAsiaTheme="minorEastAsia"/>
                <w:b/>
                <w:bCs/>
                <w:lang w:val="en-GB"/>
              </w:rPr>
              <w:t>Epic</w:t>
            </w:r>
          </w:p>
          <w:p w:rsidR="097F6E81" w:rsidP="2B076BDB" w:rsidRDefault="1366C449" w14:paraId="6AEF90FB" w14:textId="02382FC1">
            <w:pPr>
              <w:pStyle w:val="BodyText"/>
              <w:rPr>
                <w:rFonts w:eastAsiaTheme="minorEastAsia"/>
                <w:lang w:val="en-GB"/>
              </w:rPr>
            </w:pPr>
            <w:r w:rsidRPr="2B076BDB">
              <w:rPr>
                <w:rFonts w:eastAsiaTheme="minorEastAsia"/>
                <w:lang w:val="en-GB"/>
              </w:rPr>
              <w:t xml:space="preserve">As a partner </w:t>
            </w:r>
          </w:p>
          <w:p w:rsidR="097F6E81" w:rsidP="78DB9D85" w:rsidRDefault="1366C449" w14:paraId="4196BE25" w14:textId="06567300">
            <w:pPr>
              <w:pStyle w:val="BodyText"/>
              <w:rPr>
                <w:rFonts w:eastAsia="" w:eastAsiaTheme="minorEastAsia"/>
                <w:lang w:val="en-GB"/>
              </w:rPr>
            </w:pPr>
            <w:r w:rsidRPr="78DB9D85" w:rsidR="396DBF82">
              <w:rPr>
                <w:rFonts w:eastAsia="" w:eastAsiaTheme="minorEastAsia"/>
                <w:lang w:val="en-GB"/>
              </w:rPr>
              <w:t xml:space="preserve">I would like to visualize </w:t>
            </w:r>
            <w:ins w:author="Magnus Svensson" w:date="2022-04-22T12:12:52.282Z" w:id="1281696998">
              <w:r w:rsidRPr="78DB9D85" w:rsidR="396DBF82">
                <w:rPr>
                  <w:rFonts w:eastAsia="" w:eastAsiaTheme="minorEastAsia"/>
                  <w:lang w:val="en-GB"/>
                </w:rPr>
                <w:t xml:space="preserve">measured or derived </w:t>
              </w:r>
            </w:ins>
            <w:del w:author="Magnus Svensson" w:date="2022-04-22T12:12:48.622Z" w:id="1136133344">
              <w:r w:rsidRPr="78DB9D85" w:rsidDel="396DBF82">
                <w:rPr>
                  <w:rFonts w:eastAsia="" w:eastAsiaTheme="minorEastAsia"/>
                  <w:lang w:val="en-GB"/>
                </w:rPr>
                <w:delText>actual</w:delText>
              </w:r>
            </w:del>
            <w:r w:rsidRPr="78DB9D85" w:rsidR="396DBF82">
              <w:rPr>
                <w:rFonts w:eastAsia="" w:eastAsiaTheme="minorEastAsia"/>
                <w:lang w:val="en-GB"/>
              </w:rPr>
              <w:t xml:space="preserve"> emission data</w:t>
            </w:r>
          </w:p>
          <w:p w:rsidR="097F6E81" w:rsidP="761B2E52" w:rsidRDefault="097F6E81" w14:paraId="1F42F492" w14:textId="3D89D447">
            <w:pPr>
              <w:pStyle w:val="BodyText"/>
              <w:rPr>
                <w:rFonts w:eastAsiaTheme="minorEastAsia"/>
                <w:lang w:val="en-GB"/>
              </w:rPr>
            </w:pPr>
          </w:p>
        </w:tc>
      </w:tr>
      <w:tr w:rsidR="097F6E81" w:rsidTr="78DB9D85" w14:paraId="7BF6511E" w14:textId="77777777">
        <w:tc>
          <w:tcPr>
            <w:tcW w:w="705" w:type="dxa"/>
            <w:tcMar/>
          </w:tcPr>
          <w:p w:rsidR="097F6E81" w:rsidP="097F6E81" w:rsidRDefault="761B2E52" w14:paraId="6112871D" w14:textId="73044AA0">
            <w:pPr>
              <w:pStyle w:val="BodyText"/>
              <w:rPr>
                <w:rFonts w:eastAsia="Cambria"/>
                <w:lang w:val="en-GB"/>
              </w:rPr>
            </w:pPr>
            <w:r w:rsidRPr="761B2E52">
              <w:rPr>
                <w:rFonts w:eastAsia="Cambria"/>
                <w:lang w:val="en-GB"/>
              </w:rPr>
              <w:t>3.3.1</w:t>
            </w:r>
          </w:p>
        </w:tc>
        <w:tc>
          <w:tcPr>
            <w:tcW w:w="945" w:type="dxa"/>
            <w:tcMar/>
          </w:tcPr>
          <w:p w:rsidR="097F6E81" w:rsidP="761B2E52" w:rsidRDefault="097F6E81" w14:paraId="0D46991C" w14:textId="2624E72F">
            <w:pPr>
              <w:pStyle w:val="BodyText"/>
              <w:rPr>
                <w:rFonts w:eastAsia="Cambria"/>
                <w:color w:val="000000" w:themeColor="text1"/>
              </w:rPr>
            </w:pPr>
            <w:r w:rsidRPr="761B2E52">
              <w:rPr>
                <w:lang w:val="en-GB"/>
              </w:rPr>
              <w:t>Should</w:t>
            </w:r>
          </w:p>
          <w:p w:rsidR="097F6E81" w:rsidP="761B2E52" w:rsidRDefault="097F6E81" w14:paraId="6AF821E9" w14:textId="0811E619">
            <w:pPr>
              <w:pStyle w:val="BodyText"/>
              <w:rPr>
                <w:rFonts w:eastAsia="Cambria"/>
                <w:color w:val="000000" w:themeColor="text1"/>
              </w:rPr>
            </w:pPr>
            <w:r w:rsidRPr="761B2E52">
              <w:rPr>
                <w:lang w:val="en-GB"/>
              </w:rPr>
              <w:t>have</w:t>
            </w:r>
          </w:p>
          <w:p w:rsidR="097F6E81" w:rsidP="097F6E81" w:rsidRDefault="097F6E81" w14:paraId="11E3B30A" w14:textId="75372793">
            <w:pPr>
              <w:pStyle w:val="BodyText"/>
              <w:rPr>
                <w:rFonts w:eastAsia="Cambria"/>
                <w:lang w:val="en-GB"/>
              </w:rPr>
            </w:pPr>
          </w:p>
        </w:tc>
        <w:tc>
          <w:tcPr>
            <w:tcW w:w="7125" w:type="dxa"/>
            <w:tcMar/>
          </w:tcPr>
          <w:p w:rsidR="097F6E81" w:rsidP="761B2E52" w:rsidRDefault="0BA7A152" w14:paraId="2AE4E29E" w14:textId="21083B49">
            <w:pPr>
              <w:pStyle w:val="BodyText"/>
              <w:rPr>
                <w:rFonts w:eastAsia="Cambria"/>
                <w:b/>
                <w:bCs/>
                <w:color w:val="000000" w:themeColor="text1"/>
              </w:rPr>
            </w:pPr>
            <w:r w:rsidRPr="2B076BDB">
              <w:rPr>
                <w:b/>
                <w:bCs/>
                <w:lang w:val="en-GB"/>
              </w:rPr>
              <w:t>User Story</w:t>
            </w:r>
          </w:p>
          <w:p w:rsidR="097F6E81" w:rsidP="2B076BDB" w:rsidRDefault="2B076BDB" w14:paraId="73975913" w14:textId="070156C2">
            <w:pPr>
              <w:pStyle w:val="BodyText"/>
              <w:rPr>
                <w:rFonts w:eastAsiaTheme="minorEastAsia"/>
                <w:lang w:val="en-GB"/>
              </w:rPr>
            </w:pPr>
            <w:r w:rsidRPr="2B076BDB">
              <w:rPr>
                <w:rFonts w:eastAsiaTheme="minorEastAsia"/>
                <w:lang w:val="en-GB"/>
              </w:rPr>
              <w:t xml:space="preserve">As a partner </w:t>
            </w:r>
          </w:p>
          <w:p w:rsidR="097F6E81" w:rsidP="78DB9D85" w:rsidRDefault="731D05C1" w14:paraId="44268E97" w14:textId="0F2AAC76">
            <w:pPr>
              <w:pStyle w:val="BodyText"/>
              <w:rPr>
                <w:rFonts w:eastAsia="" w:eastAsiaTheme="minorEastAsia"/>
                <w:lang w:val="en-GB"/>
              </w:rPr>
            </w:pPr>
            <w:r w:rsidRPr="78DB9D85" w:rsidR="3589A627">
              <w:rPr>
                <w:rFonts w:eastAsia="" w:eastAsiaTheme="minorEastAsia"/>
                <w:lang w:val="en-GB"/>
              </w:rPr>
              <w:t xml:space="preserve">I would like a visual overview of </w:t>
            </w:r>
            <w:ins w:author="Magnus Svensson" w:date="2022-04-22T12:13:28.479Z" w:id="752496014">
              <w:r w:rsidRPr="78DB9D85" w:rsidR="3589A627">
                <w:rPr>
                  <w:rFonts w:eastAsia="" w:eastAsiaTheme="minorEastAsia"/>
                  <w:lang w:val="en-GB"/>
                </w:rPr>
                <w:t>measured or derived</w:t>
              </w:r>
            </w:ins>
            <w:del w:author="Magnus Svensson" w:date="2022-04-22T12:13:21.152Z" w:id="132891455">
              <w:r w:rsidRPr="78DB9D85" w:rsidDel="3589A627">
                <w:rPr>
                  <w:rFonts w:eastAsia="" w:eastAsiaTheme="minorEastAsia"/>
                  <w:lang w:val="en-GB"/>
                </w:rPr>
                <w:delText>actual</w:delText>
              </w:r>
            </w:del>
            <w:r w:rsidRPr="78DB9D85" w:rsidR="3589A627">
              <w:rPr>
                <w:rFonts w:eastAsia="" w:eastAsiaTheme="minorEastAsia"/>
                <w:lang w:val="en-GB"/>
              </w:rPr>
              <w:t xml:space="preserve"> emission data</w:t>
            </w:r>
          </w:p>
          <w:p w:rsidR="097F6E81" w:rsidP="78DB9D85" w:rsidRDefault="731D05C1" w14:paraId="3BEF3637" w14:textId="02CA5337">
            <w:pPr>
              <w:pStyle w:val="BodyText"/>
              <w:rPr>
                <w:rFonts w:eastAsia="" w:eastAsiaTheme="minorEastAsia"/>
                <w:lang w:val="en-GB"/>
              </w:rPr>
            </w:pPr>
            <w:commentRangeStart w:id="822994156"/>
            <w:r w:rsidRPr="78DB9D85" w:rsidR="3589A627">
              <w:rPr>
                <w:rFonts w:eastAsia="" w:eastAsiaTheme="minorEastAsia"/>
                <w:lang w:val="en-GB"/>
              </w:rPr>
              <w:t>So that I can easily understand the underlying data</w:t>
            </w:r>
            <w:commentRangeEnd w:id="822994156"/>
            <w:r>
              <w:rPr>
                <w:rStyle w:val="CommentReference"/>
              </w:rPr>
              <w:commentReference w:id="822994156"/>
            </w:r>
            <w:r w:rsidRPr="78DB9D85" w:rsidR="3589A627">
              <w:rPr>
                <w:rFonts w:eastAsia="" w:eastAsiaTheme="minorEastAsia"/>
                <w:lang w:val="en-GB"/>
              </w:rPr>
              <w:t xml:space="preserve"> </w:t>
            </w:r>
          </w:p>
          <w:p w:rsidR="01F4952F" w:rsidP="01F4952F" w:rsidRDefault="01F4952F" w14:paraId="0D7B3BAB" w14:textId="6CDE4EFC">
            <w:pPr>
              <w:pStyle w:val="BodyText"/>
              <w:rPr>
                <w:rFonts w:eastAsia="Cambria"/>
                <w:lang w:val="en-GB"/>
              </w:rPr>
            </w:pPr>
          </w:p>
          <w:p w:rsidR="097F6E81" w:rsidP="761B2E52" w:rsidRDefault="0BA7A152" w14:paraId="2E4E2418" w14:textId="6DFEAE60">
            <w:pPr>
              <w:pStyle w:val="BodyText"/>
              <w:rPr>
                <w:rFonts w:eastAsia="Cambria"/>
                <w:b/>
                <w:bCs/>
                <w:color w:val="000000" w:themeColor="text1"/>
              </w:rPr>
            </w:pPr>
            <w:r w:rsidRPr="2B076BDB">
              <w:rPr>
                <w:b/>
                <w:bCs/>
                <w:lang w:val="en-GB"/>
              </w:rPr>
              <w:t>Acceptance Criteria</w:t>
            </w:r>
          </w:p>
          <w:p w:rsidR="0BA7A152" w:rsidP="2B076BDB" w:rsidRDefault="6FFED1F4" w14:paraId="654D9189" w14:textId="16AC6170">
            <w:pPr>
              <w:pStyle w:val="BodyText"/>
              <w:rPr>
                <w:lang w:val="en-GB"/>
              </w:rPr>
            </w:pPr>
            <w:r w:rsidRPr="01F4952F">
              <w:rPr>
                <w:lang w:val="en-GB"/>
              </w:rPr>
              <w:t>Visual overview of actual emission data is displayed:</w:t>
            </w:r>
          </w:p>
          <w:p w:rsidR="0BA7A152" w:rsidP="2B076BDB" w:rsidRDefault="0BA7A152" w14:paraId="1A3EE5C0" w14:textId="44E8B3DA">
            <w:pPr>
              <w:pStyle w:val="BodyText"/>
              <w:numPr>
                <w:ilvl w:val="0"/>
                <w:numId w:val="5"/>
              </w:numPr>
              <w:rPr>
                <w:rFonts w:asciiTheme="minorHAnsi" w:hAnsiTheme="minorHAnsi" w:eastAsiaTheme="minorEastAsia"/>
                <w:color w:val="000000" w:themeColor="text1"/>
              </w:rPr>
            </w:pPr>
            <w:r w:rsidRPr="2B076BDB">
              <w:rPr>
                <w:lang w:val="en-GB"/>
              </w:rPr>
              <w:t>CO2 emission total (tonnes)</w:t>
            </w:r>
          </w:p>
          <w:p w:rsidR="0BA7A152" w:rsidP="2B076BDB" w:rsidRDefault="0BA7A152" w14:paraId="0F45CF28" w14:textId="03DB3BBF">
            <w:pPr>
              <w:pStyle w:val="BodyText"/>
              <w:numPr>
                <w:ilvl w:val="1"/>
                <w:numId w:val="5"/>
              </w:numPr>
              <w:rPr>
                <w:rFonts w:asciiTheme="minorHAnsi" w:hAnsiTheme="minorHAnsi" w:eastAsiaTheme="minorEastAsia"/>
                <w:color w:val="000000" w:themeColor="text1"/>
              </w:rPr>
            </w:pPr>
            <w:r w:rsidRPr="2B076BDB">
              <w:rPr>
                <w:lang w:val="en-GB"/>
              </w:rPr>
              <w:t>CO2 emission from production</w:t>
            </w:r>
          </w:p>
          <w:p w:rsidR="0BA7A152" w:rsidP="2B076BDB" w:rsidRDefault="0BA7A152" w14:paraId="2E70B1F9"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0BA7A152" w:rsidP="2B076BDB" w:rsidRDefault="0BA7A152" w14:paraId="2B673D83"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0BA7A152" w:rsidP="2B076BDB" w:rsidRDefault="0BA7A152" w14:paraId="794ECC3C"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0BA7A152" w:rsidP="2B076BDB" w:rsidRDefault="0BA7A152" w14:paraId="573A2C1A" w14:textId="703DB77C">
            <w:pPr>
              <w:pStyle w:val="BodyText"/>
              <w:numPr>
                <w:ilvl w:val="1"/>
                <w:numId w:val="5"/>
              </w:numPr>
              <w:rPr>
                <w:rFonts w:asciiTheme="minorHAnsi" w:hAnsiTheme="minorHAnsi" w:eastAsiaTheme="minorEastAsia"/>
                <w:color w:val="000000" w:themeColor="text1"/>
              </w:rPr>
            </w:pPr>
            <w:r w:rsidRPr="2B076BDB">
              <w:rPr>
                <w:lang w:val="en-GB"/>
              </w:rPr>
              <w:t>CO2 emission from mobile units</w:t>
            </w:r>
          </w:p>
          <w:p w:rsidR="0BA7A152" w:rsidP="2B076BDB" w:rsidRDefault="0BA7A152" w14:paraId="309262F8" w14:textId="55032F95">
            <w:pPr>
              <w:pStyle w:val="BodyText"/>
              <w:numPr>
                <w:ilvl w:val="2"/>
                <w:numId w:val="5"/>
              </w:numPr>
              <w:rPr>
                <w:rFonts w:asciiTheme="minorHAnsi" w:hAnsiTheme="minorHAnsi" w:eastAsiaTheme="minorEastAsia"/>
                <w:color w:val="000000" w:themeColor="text1"/>
              </w:rPr>
            </w:pPr>
            <w:r w:rsidRPr="2B076BDB">
              <w:rPr>
                <w:lang w:val="en-GB"/>
              </w:rPr>
              <w:t>Fuel gas</w:t>
            </w:r>
          </w:p>
          <w:p w:rsidR="0BA7A152" w:rsidP="2B076BDB" w:rsidRDefault="0BA7A152" w14:paraId="57FE924B"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0BA7A152" w:rsidP="2B076BDB" w:rsidRDefault="0BA7A152" w14:paraId="637D56B4" w14:textId="1DB0EB58">
            <w:pPr>
              <w:pStyle w:val="BodyText"/>
              <w:numPr>
                <w:ilvl w:val="2"/>
                <w:numId w:val="5"/>
              </w:numPr>
              <w:rPr>
                <w:rFonts w:asciiTheme="minorHAnsi" w:hAnsiTheme="minorHAnsi" w:eastAsiaTheme="minorEastAsia"/>
                <w:color w:val="000000" w:themeColor="text1"/>
              </w:rPr>
            </w:pPr>
            <w:r w:rsidRPr="2B076BDB">
              <w:rPr>
                <w:lang w:val="en-GB"/>
              </w:rPr>
              <w:t>Diesel</w:t>
            </w:r>
          </w:p>
          <w:p w:rsidR="0BA7A152" w:rsidP="2B076BDB" w:rsidRDefault="0BA7A152" w14:paraId="60AA5515" w14:textId="6AC27991">
            <w:pPr>
              <w:pStyle w:val="BodyText"/>
              <w:numPr>
                <w:ilvl w:val="0"/>
                <w:numId w:val="4"/>
              </w:numPr>
              <w:rPr>
                <w:rFonts w:asciiTheme="minorHAnsi" w:hAnsiTheme="minorHAnsi" w:eastAsiaTheme="minorEastAsia"/>
                <w:color w:val="000000" w:themeColor="text1"/>
              </w:rPr>
            </w:pPr>
            <w:r w:rsidRPr="2B076BDB">
              <w:rPr>
                <w:lang w:val="en-GB"/>
              </w:rPr>
              <w:t>NOX emission total (tonnes)</w:t>
            </w:r>
          </w:p>
          <w:p w:rsidR="0BA7A152" w:rsidP="2B076BDB" w:rsidRDefault="0BA7A152" w14:paraId="786C8674" w14:textId="25791ADF">
            <w:pPr>
              <w:pStyle w:val="BodyText"/>
              <w:numPr>
                <w:ilvl w:val="1"/>
                <w:numId w:val="4"/>
              </w:numPr>
              <w:rPr>
                <w:rFonts w:asciiTheme="minorHAnsi" w:hAnsiTheme="minorHAnsi" w:eastAsiaTheme="minorEastAsia"/>
                <w:color w:val="000000" w:themeColor="text1"/>
              </w:rPr>
            </w:pPr>
            <w:r w:rsidRPr="2B076BDB">
              <w:rPr>
                <w:lang w:val="en-GB"/>
              </w:rPr>
              <w:t>NOX emission from production</w:t>
            </w:r>
          </w:p>
          <w:p w:rsidR="0BA7A152" w:rsidP="2B076BDB" w:rsidRDefault="0BA7A152" w14:paraId="443893FE" w14:textId="0FCA661E">
            <w:pPr>
              <w:pStyle w:val="BodyText"/>
              <w:numPr>
                <w:ilvl w:val="2"/>
                <w:numId w:val="4"/>
              </w:numPr>
              <w:rPr>
                <w:rFonts w:asciiTheme="minorHAnsi" w:hAnsiTheme="minorHAnsi" w:eastAsiaTheme="minorEastAsia"/>
                <w:color w:val="000000" w:themeColor="text1"/>
              </w:rPr>
            </w:pPr>
            <w:r w:rsidRPr="2B076BDB">
              <w:rPr>
                <w:lang w:val="en-GB"/>
              </w:rPr>
              <w:t>Fuel gas</w:t>
            </w:r>
          </w:p>
          <w:p w:rsidR="0BA7A152" w:rsidP="2B076BDB" w:rsidRDefault="0BA7A152" w14:paraId="3BB56DC4" w14:textId="1A19ECD4">
            <w:pPr>
              <w:pStyle w:val="BodyText"/>
              <w:numPr>
                <w:ilvl w:val="2"/>
                <w:numId w:val="4"/>
              </w:numPr>
              <w:rPr>
                <w:rFonts w:asciiTheme="minorHAnsi" w:hAnsiTheme="minorHAnsi" w:eastAsiaTheme="minorEastAsia"/>
                <w:color w:val="000000" w:themeColor="text1"/>
              </w:rPr>
            </w:pPr>
            <w:r w:rsidRPr="2B076BDB">
              <w:rPr>
                <w:lang w:val="en-GB"/>
              </w:rPr>
              <w:t>Flaring (gas)</w:t>
            </w:r>
          </w:p>
          <w:p w:rsidR="0BA7A152" w:rsidP="2B076BDB" w:rsidRDefault="0BA7A152" w14:paraId="5447E7C7" w14:textId="17ED5620">
            <w:pPr>
              <w:pStyle w:val="BodyText"/>
              <w:numPr>
                <w:ilvl w:val="2"/>
                <w:numId w:val="4"/>
              </w:numPr>
              <w:rPr>
                <w:rFonts w:asciiTheme="minorHAnsi" w:hAnsiTheme="minorHAnsi" w:eastAsiaTheme="minorEastAsia"/>
                <w:color w:val="000000" w:themeColor="text1"/>
              </w:rPr>
            </w:pPr>
            <w:r w:rsidRPr="2B076BDB">
              <w:rPr>
                <w:lang w:val="en-GB"/>
              </w:rPr>
              <w:t>Diesel</w:t>
            </w:r>
          </w:p>
          <w:p w:rsidR="0BA7A152" w:rsidP="2B076BDB" w:rsidRDefault="0BA7A152" w14:paraId="59703919" w14:textId="10200511">
            <w:pPr>
              <w:pStyle w:val="BodyText"/>
              <w:numPr>
                <w:ilvl w:val="1"/>
                <w:numId w:val="4"/>
              </w:numPr>
              <w:rPr>
                <w:rFonts w:asciiTheme="minorHAnsi" w:hAnsiTheme="minorHAnsi" w:eastAsiaTheme="minorEastAsia"/>
                <w:color w:val="000000" w:themeColor="text1"/>
              </w:rPr>
            </w:pPr>
            <w:r w:rsidRPr="2B076BDB">
              <w:rPr>
                <w:lang w:val="en-GB"/>
              </w:rPr>
              <w:t>NOX emission from mobile units</w:t>
            </w:r>
          </w:p>
          <w:p w:rsidR="0BA7A152" w:rsidP="2B076BDB" w:rsidRDefault="0BA7A152" w14:paraId="6F77F097" w14:textId="55032F95">
            <w:pPr>
              <w:pStyle w:val="BodyText"/>
              <w:numPr>
                <w:ilvl w:val="2"/>
                <w:numId w:val="4"/>
              </w:numPr>
              <w:rPr>
                <w:rFonts w:asciiTheme="minorHAnsi" w:hAnsiTheme="minorHAnsi" w:eastAsiaTheme="minorEastAsia"/>
                <w:color w:val="000000" w:themeColor="text1"/>
              </w:rPr>
            </w:pPr>
            <w:r w:rsidRPr="2B076BDB">
              <w:rPr>
                <w:lang w:val="en-GB"/>
              </w:rPr>
              <w:t>Fuel gas</w:t>
            </w:r>
          </w:p>
          <w:p w:rsidR="0BA7A152" w:rsidP="2B076BDB" w:rsidRDefault="0BA7A152" w14:paraId="211AA25F" w14:textId="2851E727">
            <w:pPr>
              <w:pStyle w:val="BodyText"/>
              <w:numPr>
                <w:ilvl w:val="2"/>
                <w:numId w:val="4"/>
              </w:numPr>
              <w:rPr>
                <w:rFonts w:asciiTheme="minorHAnsi" w:hAnsiTheme="minorHAnsi" w:eastAsiaTheme="minorEastAsia"/>
                <w:color w:val="000000" w:themeColor="text1"/>
              </w:rPr>
            </w:pPr>
            <w:r w:rsidRPr="2B076BDB">
              <w:rPr>
                <w:lang w:val="en-GB"/>
              </w:rPr>
              <w:t>Flaring (gas, oil)</w:t>
            </w:r>
          </w:p>
          <w:p w:rsidR="0BA7A152" w:rsidP="2B076BDB" w:rsidRDefault="0BA7A152" w14:paraId="4C287E57" w14:textId="2749D530">
            <w:pPr>
              <w:pStyle w:val="BodyText"/>
              <w:numPr>
                <w:ilvl w:val="2"/>
                <w:numId w:val="4"/>
              </w:numPr>
              <w:rPr>
                <w:rFonts w:asciiTheme="minorHAnsi" w:hAnsiTheme="minorHAnsi" w:eastAsiaTheme="minorEastAsia"/>
                <w:color w:val="000000" w:themeColor="text1"/>
              </w:rPr>
            </w:pPr>
            <w:r w:rsidRPr="2B076BDB">
              <w:rPr>
                <w:lang w:val="en-GB"/>
              </w:rPr>
              <w:t>Diesel</w:t>
            </w:r>
          </w:p>
          <w:p w:rsidR="0BA7A152" w:rsidP="2B076BDB" w:rsidRDefault="0BA7A152" w14:paraId="0E2F458B" w14:textId="055D445E">
            <w:pPr>
              <w:pStyle w:val="BodyText"/>
              <w:numPr>
                <w:ilvl w:val="0"/>
                <w:numId w:val="4"/>
              </w:numPr>
              <w:rPr>
                <w:rFonts w:asciiTheme="minorHAnsi" w:hAnsiTheme="minorHAnsi" w:eastAsiaTheme="minorEastAsia"/>
                <w:color w:val="000000" w:themeColor="text1"/>
              </w:rPr>
            </w:pPr>
            <w:r w:rsidRPr="2B076BDB">
              <w:rPr>
                <w:lang w:val="en-GB"/>
              </w:rPr>
              <w:t>CH4 emission total (tonnes)</w:t>
            </w:r>
          </w:p>
          <w:p w:rsidR="0BA7A152" w:rsidP="2B076BDB" w:rsidRDefault="0BA7A152" w14:paraId="3AB3CE7B" w14:textId="0F72F75C">
            <w:pPr>
              <w:pStyle w:val="BodyText"/>
              <w:numPr>
                <w:ilvl w:val="1"/>
                <w:numId w:val="4"/>
              </w:numPr>
              <w:rPr>
                <w:rFonts w:asciiTheme="minorHAnsi" w:hAnsiTheme="minorHAnsi" w:eastAsiaTheme="minorEastAsia"/>
                <w:color w:val="000000" w:themeColor="text1"/>
              </w:rPr>
            </w:pPr>
            <w:r w:rsidRPr="2B076BDB">
              <w:rPr>
                <w:lang w:val="en-GB"/>
              </w:rPr>
              <w:t>CH4 emission from production</w:t>
            </w:r>
          </w:p>
          <w:p w:rsidR="0BA7A152" w:rsidP="2B076BDB" w:rsidRDefault="0BA7A152" w14:paraId="6D03AA5C" w14:textId="1731BDA9">
            <w:pPr>
              <w:pStyle w:val="BodyText"/>
              <w:numPr>
                <w:ilvl w:val="1"/>
                <w:numId w:val="4"/>
              </w:numPr>
              <w:rPr>
                <w:rFonts w:asciiTheme="minorHAnsi" w:hAnsiTheme="minorHAnsi" w:eastAsiaTheme="minorEastAsia"/>
                <w:color w:val="000000" w:themeColor="text1"/>
              </w:rPr>
            </w:pPr>
            <w:r w:rsidRPr="2B076BDB">
              <w:rPr>
                <w:lang w:val="en-GB"/>
              </w:rPr>
              <w:t>CH4 emission from mobile units</w:t>
            </w:r>
          </w:p>
          <w:p w:rsidR="097F6E81" w:rsidP="097F6E81" w:rsidRDefault="097F6E81" w14:paraId="3DC8C0D2" w14:textId="5547523D">
            <w:pPr>
              <w:pStyle w:val="BodyText"/>
              <w:rPr>
                <w:rFonts w:eastAsia="Cambria"/>
                <w:lang w:val="en-GB"/>
              </w:rPr>
            </w:pPr>
          </w:p>
        </w:tc>
      </w:tr>
      <w:tr w:rsidR="097F6E81" w:rsidTr="78DB9D85" w14:paraId="6C0B67EC" w14:textId="77777777">
        <w:tc>
          <w:tcPr>
            <w:tcW w:w="705" w:type="dxa"/>
            <w:tcMar/>
          </w:tcPr>
          <w:p w:rsidR="097F6E81" w:rsidP="761B2E52" w:rsidRDefault="761B2E52" w14:paraId="422313A0" w14:textId="7E407F2D">
            <w:pPr>
              <w:pStyle w:val="BodyText"/>
              <w:rPr>
                <w:rFonts w:eastAsia="Cambria"/>
                <w:lang w:val="en-GB"/>
              </w:rPr>
            </w:pPr>
            <w:r w:rsidRPr="761B2E52">
              <w:rPr>
                <w:rFonts w:eastAsia="Cambria"/>
                <w:lang w:val="en-GB"/>
              </w:rPr>
              <w:lastRenderedPageBreak/>
              <w:t>3.3.2</w:t>
            </w:r>
          </w:p>
          <w:p w:rsidR="097F6E81" w:rsidP="097F6E81" w:rsidRDefault="097F6E81" w14:paraId="0BC9A9C5" w14:textId="5B17F4AD">
            <w:pPr>
              <w:pStyle w:val="BodyText"/>
              <w:rPr>
                <w:rFonts w:eastAsia="Cambria"/>
                <w:lang w:val="en-GB"/>
              </w:rPr>
            </w:pPr>
          </w:p>
        </w:tc>
        <w:tc>
          <w:tcPr>
            <w:tcW w:w="945" w:type="dxa"/>
            <w:tcMar/>
          </w:tcPr>
          <w:p w:rsidR="097F6E81" w:rsidP="761B2E52" w:rsidRDefault="097F6E81" w14:paraId="206F1EF4" w14:textId="2624E72F">
            <w:pPr>
              <w:pStyle w:val="BodyText"/>
              <w:rPr>
                <w:rFonts w:eastAsia="Cambria"/>
                <w:color w:val="000000" w:themeColor="text1"/>
              </w:rPr>
            </w:pPr>
            <w:r w:rsidRPr="761B2E52">
              <w:rPr>
                <w:lang w:val="en-GB"/>
              </w:rPr>
              <w:t>Should</w:t>
            </w:r>
          </w:p>
          <w:p w:rsidR="097F6E81" w:rsidP="761B2E52" w:rsidRDefault="097F6E81" w14:paraId="6DB2079E" w14:textId="0811E619">
            <w:pPr>
              <w:pStyle w:val="BodyText"/>
              <w:rPr>
                <w:rFonts w:eastAsia="Cambria"/>
                <w:color w:val="000000" w:themeColor="text1"/>
              </w:rPr>
            </w:pPr>
            <w:r w:rsidRPr="761B2E52">
              <w:rPr>
                <w:lang w:val="en-GB"/>
              </w:rPr>
              <w:t>have</w:t>
            </w:r>
          </w:p>
          <w:p w:rsidR="097F6E81" w:rsidP="097F6E81" w:rsidRDefault="097F6E81" w14:paraId="0D8A70BA" w14:textId="1CBC7F54">
            <w:pPr>
              <w:pStyle w:val="BodyText"/>
              <w:rPr>
                <w:rFonts w:eastAsia="Cambria"/>
                <w:lang w:val="en-GB"/>
              </w:rPr>
            </w:pPr>
          </w:p>
        </w:tc>
        <w:tc>
          <w:tcPr>
            <w:tcW w:w="7125" w:type="dxa"/>
            <w:tcMar/>
          </w:tcPr>
          <w:p w:rsidR="097F6E81" w:rsidP="761B2E52" w:rsidRDefault="0BA7A152" w14:paraId="2D778634" w14:textId="21083B49">
            <w:pPr>
              <w:pStyle w:val="BodyText"/>
              <w:rPr>
                <w:rFonts w:eastAsia="Cambria"/>
                <w:b/>
                <w:bCs/>
                <w:color w:val="000000" w:themeColor="text1"/>
              </w:rPr>
            </w:pPr>
            <w:r w:rsidRPr="2B076BDB">
              <w:rPr>
                <w:b/>
                <w:bCs/>
                <w:lang w:val="en-GB"/>
              </w:rPr>
              <w:t>User Story</w:t>
            </w:r>
          </w:p>
          <w:p w:rsidR="097F6E81" w:rsidP="2B076BDB" w:rsidRDefault="2B076BDB" w14:paraId="166B6BDC" w14:textId="258480A3">
            <w:pPr>
              <w:pStyle w:val="BodyText"/>
              <w:rPr>
                <w:rFonts w:eastAsiaTheme="minorEastAsia"/>
                <w:lang w:val="en-GB"/>
              </w:rPr>
            </w:pPr>
            <w:r w:rsidRPr="2B076BDB">
              <w:rPr>
                <w:rFonts w:eastAsiaTheme="minorEastAsia"/>
                <w:lang w:val="en-GB"/>
              </w:rPr>
              <w:t xml:space="preserve">As a partner </w:t>
            </w:r>
          </w:p>
          <w:p w:rsidR="097F6E81" w:rsidP="01F4952F" w:rsidRDefault="731D05C1" w14:paraId="15B48E95" w14:textId="1A18D823">
            <w:pPr>
              <w:pStyle w:val="BodyText"/>
              <w:rPr>
                <w:rFonts w:eastAsiaTheme="minorEastAsia"/>
                <w:lang w:val="en-GB"/>
              </w:rPr>
            </w:pPr>
            <w:r w:rsidRPr="01F4952F">
              <w:rPr>
                <w:rFonts w:eastAsiaTheme="minorEastAsia"/>
                <w:lang w:val="en-GB"/>
              </w:rPr>
              <w:t>I would like to filter the visual overview of actual emission data</w:t>
            </w:r>
          </w:p>
          <w:p w:rsidR="2B076BDB" w:rsidP="2B076BDB" w:rsidRDefault="2B076BDB" w14:paraId="0A6C4D0B" w14:textId="7BADE8A7">
            <w:pPr>
              <w:pStyle w:val="BodyText"/>
              <w:rPr>
                <w:rFonts w:eastAsia="Cambria"/>
                <w:lang w:val="en-GB"/>
              </w:rPr>
            </w:pPr>
            <w:r w:rsidRPr="2B076BDB">
              <w:rPr>
                <w:rFonts w:eastAsiaTheme="minorEastAsia"/>
                <w:lang w:val="en-GB"/>
              </w:rPr>
              <w:t>So that I can work more efficiently</w:t>
            </w:r>
          </w:p>
          <w:p w:rsidR="097F6E81" w:rsidP="761B2E52" w:rsidRDefault="097F6E81" w14:paraId="4108F37B" w14:textId="289BCC36">
            <w:pPr>
              <w:pStyle w:val="BodyText"/>
              <w:rPr>
                <w:rFonts w:eastAsia="Cambria"/>
              </w:rPr>
            </w:pPr>
          </w:p>
          <w:p w:rsidR="097F6E81" w:rsidP="761B2E52" w:rsidRDefault="15FD9C99" w14:paraId="7464BB94" w14:textId="6DFEAE60">
            <w:pPr>
              <w:pStyle w:val="BodyText"/>
              <w:rPr>
                <w:rFonts w:eastAsia="Cambria"/>
                <w:b/>
                <w:bCs/>
                <w:color w:val="000000" w:themeColor="text1"/>
              </w:rPr>
            </w:pPr>
            <w:r w:rsidRPr="01F4952F">
              <w:rPr>
                <w:b/>
                <w:bCs/>
                <w:lang w:val="en-GB"/>
              </w:rPr>
              <w:t>Acceptance Criteria</w:t>
            </w:r>
          </w:p>
          <w:p w:rsidR="097F6E81" w:rsidP="761B2E52" w:rsidRDefault="6FFED1F4" w14:paraId="42E7D02D" w14:textId="16AFD3F4">
            <w:pPr>
              <w:pStyle w:val="BodyText"/>
              <w:rPr>
                <w:rFonts w:eastAsia="Cambria"/>
                <w:color w:val="000000" w:themeColor="text1"/>
              </w:rPr>
            </w:pPr>
            <w:r w:rsidRPr="01F4952F">
              <w:rPr>
                <w:lang w:val="en-GB"/>
              </w:rPr>
              <w:t>Visual overview of actual emission data can be filtered by:</w:t>
            </w:r>
          </w:p>
          <w:p w:rsidR="2B076BDB" w:rsidP="78DB9D85" w:rsidRDefault="2B076BDB" w14:paraId="0DBAA39A" w14:textId="2E44C64B">
            <w:pPr>
              <w:pStyle w:val="BodyText"/>
              <w:numPr>
                <w:ilvl w:val="0"/>
                <w:numId w:val="1"/>
              </w:numPr>
              <w:rPr>
                <w:rFonts w:ascii="Cambria" w:hAnsi="Cambria" w:eastAsia="" w:asciiTheme="minorAscii" w:hAnsiTheme="minorAscii" w:eastAsiaTheme="minorEastAsia"/>
                <w:lang w:val="en-GB"/>
              </w:rPr>
            </w:pPr>
            <w:commentRangeStart w:id="647666201"/>
            <w:r w:rsidRPr="78DB9D85" w:rsidR="7A9DAAB0">
              <w:rPr>
                <w:rFonts w:eastAsia="Cambria"/>
                <w:lang w:val="en-GB"/>
              </w:rPr>
              <w:t>License Name (according to NPD) [One, Selection, All]</w:t>
            </w:r>
            <w:commentRangeEnd w:id="647666201"/>
            <w:r>
              <w:rPr>
                <w:rStyle w:val="CommentReference"/>
              </w:rPr>
              <w:commentReference w:id="647666201"/>
            </w:r>
          </w:p>
          <w:p w:rsidR="2B076BDB" w:rsidP="2B076BDB" w:rsidRDefault="2B076BDB" w14:paraId="7CD5EA18" w14:textId="10F6B0A3">
            <w:pPr>
              <w:pStyle w:val="BodyText"/>
              <w:numPr>
                <w:ilvl w:val="0"/>
                <w:numId w:val="1"/>
              </w:numPr>
              <w:rPr>
                <w:lang w:val="en-GB"/>
              </w:rPr>
            </w:pPr>
            <w:r w:rsidRPr="2B076BDB">
              <w:rPr>
                <w:rFonts w:eastAsia="Cambria"/>
                <w:lang w:val="en-GB"/>
              </w:rPr>
              <w:t>Date Period</w:t>
            </w:r>
          </w:p>
          <w:p w:rsidR="2B076BDB" w:rsidP="2B076BDB" w:rsidRDefault="2B076BDB" w14:paraId="26EAE4DA" w14:textId="696CA70D">
            <w:pPr>
              <w:pStyle w:val="BodyText"/>
              <w:numPr>
                <w:ilvl w:val="1"/>
                <w:numId w:val="1"/>
              </w:numPr>
              <w:rPr>
                <w:lang w:val="en-GB"/>
              </w:rPr>
            </w:pPr>
            <w:r w:rsidRPr="78DB9D85" w:rsidR="7A9DAAB0">
              <w:rPr>
                <w:rFonts w:eastAsia="Cambria"/>
                <w:lang w:val="en-GB"/>
              </w:rPr>
              <w:t>From Month</w:t>
            </w:r>
            <w:commentRangeStart w:id="109797395"/>
            <w:r w:rsidRPr="78DB9D85" w:rsidR="7A9DAAB0">
              <w:rPr>
                <w:rFonts w:eastAsia="Cambria"/>
                <w:lang w:val="en-GB"/>
              </w:rPr>
              <w:t>/Year</w:t>
            </w:r>
            <w:commentRangeEnd w:id="109797395"/>
            <w:r>
              <w:rPr>
                <w:rStyle w:val="CommentReference"/>
              </w:rPr>
              <w:commentReference w:id="109797395"/>
            </w:r>
            <w:r w:rsidRPr="78DB9D85" w:rsidR="7A9DAAB0">
              <w:rPr>
                <w:rFonts w:eastAsia="Cambria"/>
                <w:lang w:val="en-GB"/>
              </w:rPr>
              <w:t xml:space="preserve"> </w:t>
            </w:r>
          </w:p>
          <w:p w:rsidR="2B076BDB" w:rsidP="2B076BDB" w:rsidRDefault="2B076BDB" w14:paraId="6704456C" w14:textId="6FDEC076">
            <w:pPr>
              <w:pStyle w:val="BodyText"/>
              <w:numPr>
                <w:ilvl w:val="1"/>
                <w:numId w:val="1"/>
              </w:numPr>
              <w:rPr>
                <w:lang w:val="en-GB"/>
              </w:rPr>
            </w:pPr>
            <w:r w:rsidRPr="2B076BDB">
              <w:rPr>
                <w:rFonts w:eastAsia="Cambria"/>
                <w:lang w:val="en-GB"/>
              </w:rPr>
              <w:t>To Month/Year</w:t>
            </w:r>
          </w:p>
          <w:p w:rsidR="2B076BDB" w:rsidP="2B076BDB" w:rsidRDefault="731D05C1" w14:paraId="7A19F0F1" w14:textId="6D68AD77">
            <w:pPr>
              <w:pStyle w:val="BodyText"/>
              <w:numPr>
                <w:ilvl w:val="0"/>
                <w:numId w:val="1"/>
              </w:numPr>
              <w:rPr>
                <w:lang w:val="en-GB"/>
              </w:rPr>
            </w:pPr>
            <w:r w:rsidRPr="01F4952F">
              <w:rPr>
                <w:rFonts w:eastAsia="Cambria"/>
                <w:lang w:val="en-GB"/>
              </w:rPr>
              <w:t>Emission type</w:t>
            </w:r>
          </w:p>
          <w:p w:rsidR="2B076BDB" w:rsidP="2B076BDB" w:rsidRDefault="2B076BDB" w14:paraId="17A767FB" w14:textId="20C01CC5">
            <w:pPr>
              <w:pStyle w:val="BodyText"/>
              <w:numPr>
                <w:ilvl w:val="1"/>
                <w:numId w:val="1"/>
              </w:numPr>
              <w:rPr>
                <w:lang w:val="en-GB"/>
              </w:rPr>
            </w:pPr>
            <w:r w:rsidRPr="2B076BDB">
              <w:rPr>
                <w:rFonts w:eastAsia="Cambria"/>
                <w:lang w:val="en-GB"/>
              </w:rPr>
              <w:t>CO2</w:t>
            </w:r>
          </w:p>
          <w:p w:rsidR="2B076BDB" w:rsidP="2B076BDB" w:rsidRDefault="2B076BDB" w14:paraId="337D29EA" w14:textId="3471251F">
            <w:pPr>
              <w:pStyle w:val="BodyText"/>
              <w:numPr>
                <w:ilvl w:val="1"/>
                <w:numId w:val="1"/>
              </w:numPr>
              <w:rPr>
                <w:lang w:val="en-GB"/>
              </w:rPr>
            </w:pPr>
            <w:r w:rsidRPr="2B076BDB">
              <w:rPr>
                <w:rFonts w:eastAsia="Cambria"/>
                <w:lang w:val="en-GB"/>
              </w:rPr>
              <w:t>NOX</w:t>
            </w:r>
          </w:p>
          <w:p w:rsidR="2B076BDB" w:rsidP="2B076BDB" w:rsidRDefault="2B076BDB" w14:paraId="20F3D1F8" w14:textId="2B893EB3">
            <w:pPr>
              <w:pStyle w:val="BodyText"/>
              <w:numPr>
                <w:ilvl w:val="1"/>
                <w:numId w:val="1"/>
              </w:numPr>
              <w:rPr>
                <w:lang w:val="en-GB"/>
              </w:rPr>
            </w:pPr>
            <w:r w:rsidRPr="2B076BDB">
              <w:rPr>
                <w:rFonts w:eastAsia="Cambria"/>
                <w:lang w:val="en-GB"/>
              </w:rPr>
              <w:t>CH4</w:t>
            </w:r>
          </w:p>
          <w:p w:rsidR="097F6E81" w:rsidP="097F6E81" w:rsidRDefault="097F6E81" w14:paraId="61D0A3CD" w14:textId="7ED90A07">
            <w:pPr>
              <w:pStyle w:val="BodyText"/>
              <w:rPr>
                <w:rFonts w:eastAsia="Cambria"/>
                <w:lang w:val="en-GB"/>
              </w:rPr>
            </w:pPr>
          </w:p>
        </w:tc>
      </w:tr>
      <w:tr w:rsidR="097F6E81" w:rsidTr="78DB9D85" w14:paraId="0A7FAB3B" w14:textId="77777777">
        <w:tc>
          <w:tcPr>
            <w:tcW w:w="705" w:type="dxa"/>
            <w:tcMar/>
          </w:tcPr>
          <w:p w:rsidR="097F6E81" w:rsidP="761B2E52" w:rsidRDefault="761B2E52" w14:paraId="14A2A29D" w14:textId="707B95F0">
            <w:pPr>
              <w:pStyle w:val="BodyText"/>
              <w:rPr>
                <w:rFonts w:eastAsia="Cambria"/>
                <w:lang w:val="en-GB"/>
              </w:rPr>
            </w:pPr>
            <w:r w:rsidRPr="761B2E52">
              <w:rPr>
                <w:rFonts w:eastAsia="Cambria"/>
                <w:lang w:val="en-GB"/>
              </w:rPr>
              <w:t>3.3.3</w:t>
            </w:r>
          </w:p>
          <w:p w:rsidR="097F6E81" w:rsidP="097F6E81" w:rsidRDefault="097F6E81" w14:paraId="48EE22E1" w14:textId="375D1678">
            <w:pPr>
              <w:pStyle w:val="BodyText"/>
              <w:rPr>
                <w:rFonts w:eastAsia="Cambria"/>
                <w:lang w:val="en-GB"/>
              </w:rPr>
            </w:pPr>
          </w:p>
        </w:tc>
        <w:tc>
          <w:tcPr>
            <w:tcW w:w="945" w:type="dxa"/>
            <w:tcMar/>
          </w:tcPr>
          <w:p w:rsidR="097F6E81" w:rsidP="761B2E52" w:rsidRDefault="097F6E81" w14:paraId="13F711B8" w14:textId="2624E72F">
            <w:pPr>
              <w:pStyle w:val="BodyText"/>
              <w:rPr>
                <w:rFonts w:eastAsia="Cambria"/>
                <w:color w:val="000000" w:themeColor="text1"/>
              </w:rPr>
            </w:pPr>
            <w:r w:rsidRPr="761B2E52">
              <w:rPr>
                <w:lang w:val="en-GB"/>
              </w:rPr>
              <w:t>Should</w:t>
            </w:r>
          </w:p>
          <w:p w:rsidR="097F6E81" w:rsidP="761B2E52" w:rsidRDefault="097F6E81" w14:paraId="2511F826" w14:textId="0811E619">
            <w:pPr>
              <w:pStyle w:val="BodyText"/>
              <w:rPr>
                <w:rFonts w:eastAsia="Cambria"/>
                <w:color w:val="000000" w:themeColor="text1"/>
              </w:rPr>
            </w:pPr>
            <w:r w:rsidRPr="761B2E52">
              <w:rPr>
                <w:lang w:val="en-GB"/>
              </w:rPr>
              <w:t>have</w:t>
            </w:r>
          </w:p>
          <w:p w:rsidR="097F6E81" w:rsidP="097F6E81" w:rsidRDefault="097F6E81" w14:paraId="6227BBC8" w14:textId="3E0314CB">
            <w:pPr>
              <w:pStyle w:val="BodyText"/>
              <w:rPr>
                <w:rFonts w:eastAsia="Cambria"/>
                <w:lang w:val="en-GB"/>
              </w:rPr>
            </w:pPr>
          </w:p>
        </w:tc>
        <w:tc>
          <w:tcPr>
            <w:tcW w:w="7125" w:type="dxa"/>
            <w:tcMar/>
          </w:tcPr>
          <w:p w:rsidR="097F6E81" w:rsidP="761B2E52" w:rsidRDefault="0BA7A152" w14:paraId="005C950C" w14:textId="21083B49">
            <w:pPr>
              <w:pStyle w:val="BodyText"/>
              <w:rPr>
                <w:rFonts w:eastAsia="Cambria"/>
                <w:b w:val="1"/>
                <w:bCs w:val="1"/>
                <w:color w:val="000000" w:themeColor="text1"/>
              </w:rPr>
            </w:pPr>
            <w:commentRangeStart w:id="1235475036"/>
            <w:r w:rsidRPr="78DB9D85" w:rsidR="5A2B509D">
              <w:rPr>
                <w:b w:val="1"/>
                <w:bCs w:val="1"/>
                <w:lang w:val="en-GB"/>
              </w:rPr>
              <w:t>User Story</w:t>
            </w:r>
          </w:p>
          <w:p w:rsidR="097F6E81" w:rsidP="2B076BDB" w:rsidRDefault="2B076BDB" w14:paraId="118E83D8" w14:textId="4B8931E3">
            <w:pPr>
              <w:pStyle w:val="BodyText"/>
              <w:rPr>
                <w:rFonts w:eastAsiaTheme="minorEastAsia"/>
                <w:lang w:val="en-GB"/>
              </w:rPr>
            </w:pPr>
            <w:r w:rsidRPr="2B076BDB">
              <w:rPr>
                <w:rFonts w:eastAsiaTheme="minorEastAsia"/>
                <w:lang w:val="en-GB"/>
              </w:rPr>
              <w:t xml:space="preserve">As a partner </w:t>
            </w:r>
          </w:p>
          <w:p w:rsidR="097F6E81" w:rsidP="01F4952F" w:rsidRDefault="731D05C1" w14:paraId="3F8058AC" w14:textId="5BAA3035">
            <w:pPr>
              <w:pStyle w:val="BodyText"/>
              <w:rPr>
                <w:rFonts w:eastAsia="Cambria"/>
                <w:lang w:val="en-GB"/>
              </w:rPr>
            </w:pPr>
            <w:r w:rsidRPr="01F4952F">
              <w:rPr>
                <w:rFonts w:eastAsiaTheme="minorEastAsia"/>
                <w:lang w:val="en-GB"/>
              </w:rPr>
              <w:t>I would like to group the visual overview of actual emission data</w:t>
            </w:r>
          </w:p>
          <w:p w:rsidR="2B076BDB" w:rsidP="2B076BDB" w:rsidRDefault="2B076BDB" w14:paraId="6BA51816" w14:textId="7BADE8A7">
            <w:pPr>
              <w:pStyle w:val="BodyText"/>
              <w:rPr>
                <w:rFonts w:eastAsia="Cambria"/>
                <w:lang w:val="en-GB"/>
              </w:rPr>
            </w:pPr>
            <w:r w:rsidRPr="2B076BDB">
              <w:rPr>
                <w:rFonts w:eastAsiaTheme="minorEastAsia"/>
                <w:lang w:val="en-GB"/>
              </w:rPr>
              <w:t>So that I can work more efficiently</w:t>
            </w:r>
          </w:p>
          <w:p w:rsidR="097F6E81" w:rsidP="761B2E52" w:rsidRDefault="097F6E81" w14:paraId="36D3A690" w14:textId="289BCC36">
            <w:pPr>
              <w:pStyle w:val="BodyText"/>
              <w:rPr>
                <w:rFonts w:eastAsia="Cambria"/>
              </w:rPr>
            </w:pPr>
          </w:p>
          <w:p w:rsidR="097F6E81" w:rsidP="761B2E52" w:rsidRDefault="6FFED1F4" w14:paraId="4E8D13DA" w14:textId="6DFEAE60">
            <w:pPr>
              <w:pStyle w:val="BodyText"/>
              <w:rPr>
                <w:rFonts w:eastAsia="Cambria"/>
                <w:b/>
                <w:bCs/>
                <w:color w:val="000000" w:themeColor="text1"/>
              </w:rPr>
            </w:pPr>
            <w:r w:rsidRPr="01F4952F">
              <w:rPr>
                <w:b/>
                <w:bCs/>
                <w:lang w:val="en-GB"/>
              </w:rPr>
              <w:t>Acceptance Criteria</w:t>
            </w:r>
          </w:p>
          <w:p w:rsidR="0BA7A152" w:rsidP="2B076BDB" w:rsidRDefault="6FFED1F4" w14:paraId="5768F4E4" w14:textId="3B79F4C2">
            <w:pPr>
              <w:pStyle w:val="BodyText"/>
              <w:rPr>
                <w:rFonts w:eastAsia="Cambria"/>
                <w:color w:val="000000" w:themeColor="text1"/>
              </w:rPr>
            </w:pPr>
            <w:r w:rsidRPr="01F4952F">
              <w:rPr>
                <w:lang w:val="en-GB"/>
              </w:rPr>
              <w:t>Visual overview of actual emission data can be grouped by:</w:t>
            </w:r>
          </w:p>
          <w:p w:rsidR="2B076BDB" w:rsidP="2B076BDB" w:rsidRDefault="2B076BDB" w14:paraId="47589342" w14:textId="32A2436E">
            <w:pPr>
              <w:pStyle w:val="BodyText"/>
              <w:numPr>
                <w:ilvl w:val="0"/>
                <w:numId w:val="1"/>
              </w:numPr>
              <w:rPr>
                <w:rFonts w:asciiTheme="minorHAnsi" w:hAnsiTheme="minorHAnsi" w:eastAsiaTheme="minorEastAsia"/>
                <w:lang w:val="en-GB"/>
              </w:rPr>
            </w:pPr>
            <w:r w:rsidRPr="2B076BDB">
              <w:rPr>
                <w:rFonts w:eastAsia="Cambria"/>
                <w:lang w:val="en-GB"/>
              </w:rPr>
              <w:t>License Name (according to NPD)</w:t>
            </w:r>
          </w:p>
          <w:p w:rsidR="2B076BDB" w:rsidP="2B076BDB" w:rsidRDefault="2B076BDB" w14:paraId="2730ACC8" w14:textId="10F6B0A3">
            <w:pPr>
              <w:pStyle w:val="BodyText"/>
              <w:numPr>
                <w:ilvl w:val="0"/>
                <w:numId w:val="1"/>
              </w:numPr>
              <w:rPr>
                <w:lang w:val="en-GB"/>
              </w:rPr>
            </w:pPr>
            <w:r w:rsidRPr="2B076BDB">
              <w:rPr>
                <w:rFonts w:eastAsia="Cambria"/>
                <w:lang w:val="en-GB"/>
              </w:rPr>
              <w:t>Date Period</w:t>
            </w:r>
          </w:p>
          <w:p w:rsidR="2B076BDB" w:rsidP="2B076BDB" w:rsidRDefault="2B076BDB" w14:paraId="2134D0FC" w14:textId="696CA70D">
            <w:pPr>
              <w:pStyle w:val="BodyText"/>
              <w:numPr>
                <w:ilvl w:val="1"/>
                <w:numId w:val="1"/>
              </w:numPr>
              <w:rPr>
                <w:lang w:val="en-GB"/>
              </w:rPr>
            </w:pPr>
            <w:r w:rsidRPr="2B076BDB">
              <w:rPr>
                <w:rFonts w:eastAsia="Cambria"/>
                <w:lang w:val="en-GB"/>
              </w:rPr>
              <w:t xml:space="preserve">From Month/Year </w:t>
            </w:r>
          </w:p>
          <w:p w:rsidR="2B076BDB" w:rsidP="2B076BDB" w:rsidRDefault="2B076BDB" w14:paraId="1C86658D" w14:textId="6FDEC076">
            <w:pPr>
              <w:pStyle w:val="BodyText"/>
              <w:numPr>
                <w:ilvl w:val="1"/>
                <w:numId w:val="1"/>
              </w:numPr>
              <w:rPr>
                <w:lang w:val="en-GB"/>
              </w:rPr>
            </w:pPr>
            <w:r w:rsidRPr="2B076BDB">
              <w:rPr>
                <w:rFonts w:eastAsia="Cambria"/>
                <w:lang w:val="en-GB"/>
              </w:rPr>
              <w:t>To Month/Year</w:t>
            </w:r>
          </w:p>
          <w:p w:rsidR="2B076BDB" w:rsidP="2B076BDB" w:rsidRDefault="731D05C1" w14:paraId="0F3B8004" w14:textId="3EF4D73F">
            <w:pPr>
              <w:pStyle w:val="BodyText"/>
              <w:numPr>
                <w:ilvl w:val="0"/>
                <w:numId w:val="1"/>
              </w:numPr>
              <w:rPr>
                <w:lang w:val="en-GB"/>
              </w:rPr>
            </w:pPr>
            <w:r w:rsidRPr="01F4952F">
              <w:rPr>
                <w:rFonts w:eastAsia="Cambria"/>
                <w:lang w:val="en-GB"/>
              </w:rPr>
              <w:t>Emission type</w:t>
            </w:r>
          </w:p>
          <w:p w:rsidR="2B076BDB" w:rsidP="2B076BDB" w:rsidRDefault="2B076BDB" w14:paraId="17E91A76" w14:textId="20C01CC5">
            <w:pPr>
              <w:pStyle w:val="BodyText"/>
              <w:numPr>
                <w:ilvl w:val="1"/>
                <w:numId w:val="1"/>
              </w:numPr>
              <w:rPr>
                <w:lang w:val="en-GB"/>
              </w:rPr>
            </w:pPr>
            <w:r w:rsidRPr="2B076BDB">
              <w:rPr>
                <w:rFonts w:eastAsia="Cambria"/>
                <w:lang w:val="en-GB"/>
              </w:rPr>
              <w:t>CO2</w:t>
            </w:r>
          </w:p>
          <w:p w:rsidR="2B076BDB" w:rsidP="2B076BDB" w:rsidRDefault="2B076BDB" w14:paraId="2B90ABA5" w14:textId="3471251F">
            <w:pPr>
              <w:pStyle w:val="BodyText"/>
              <w:numPr>
                <w:ilvl w:val="1"/>
                <w:numId w:val="1"/>
              </w:numPr>
              <w:rPr>
                <w:lang w:val="en-GB"/>
              </w:rPr>
            </w:pPr>
            <w:r w:rsidRPr="2B076BDB">
              <w:rPr>
                <w:rFonts w:eastAsia="Cambria"/>
                <w:lang w:val="en-GB"/>
              </w:rPr>
              <w:lastRenderedPageBreak/>
              <w:t>NOX</w:t>
            </w:r>
          </w:p>
          <w:p w:rsidR="2B076BDB" w:rsidP="2B076BDB" w:rsidRDefault="2B076BDB" w14:paraId="60CC77EA" w14:textId="2B893EB3">
            <w:pPr>
              <w:pStyle w:val="BodyText"/>
              <w:numPr>
                <w:ilvl w:val="1"/>
                <w:numId w:val="1"/>
              </w:numPr>
              <w:rPr>
                <w:lang w:val="en-GB"/>
              </w:rPr>
            </w:pPr>
            <w:r w:rsidRPr="78DB9D85" w:rsidR="7A9DAAB0">
              <w:rPr>
                <w:rFonts w:eastAsia="Cambria"/>
                <w:lang w:val="en-GB"/>
              </w:rPr>
              <w:t>CH4</w:t>
            </w:r>
            <w:commentRangeEnd w:id="1235475036"/>
            <w:r>
              <w:rPr>
                <w:rStyle w:val="CommentReference"/>
              </w:rPr>
              <w:commentReference w:id="1235475036"/>
            </w:r>
          </w:p>
          <w:p w:rsidR="097F6E81" w:rsidP="097F6E81" w:rsidRDefault="097F6E81" w14:paraId="58D89B54" w14:textId="376D0B84">
            <w:pPr>
              <w:pStyle w:val="BodyText"/>
              <w:rPr>
                <w:rFonts w:eastAsia="Cambria"/>
                <w:lang w:val="en-GB"/>
              </w:rPr>
            </w:pPr>
          </w:p>
        </w:tc>
      </w:tr>
      <w:tr w:rsidR="097F6E81" w:rsidTr="78DB9D85" w14:paraId="31E67BAF" w14:textId="77777777">
        <w:tc>
          <w:tcPr>
            <w:tcW w:w="705" w:type="dxa"/>
            <w:tcMar/>
          </w:tcPr>
          <w:p w:rsidR="097F6E81" w:rsidP="761B2E52" w:rsidRDefault="761B2E52" w14:paraId="50B1A0FA" w14:textId="1BA77867">
            <w:pPr>
              <w:pStyle w:val="BodyText"/>
              <w:rPr>
                <w:rFonts w:eastAsia="Cambria"/>
                <w:lang w:val="en-GB"/>
              </w:rPr>
            </w:pPr>
            <w:r w:rsidRPr="761B2E52">
              <w:rPr>
                <w:rFonts w:eastAsia="Cambria"/>
                <w:lang w:val="en-GB"/>
              </w:rPr>
              <w:lastRenderedPageBreak/>
              <w:t>3.3.4</w:t>
            </w:r>
          </w:p>
          <w:p w:rsidR="097F6E81" w:rsidP="097F6E81" w:rsidRDefault="097F6E81" w14:paraId="0E346F2A" w14:textId="1FD89963">
            <w:pPr>
              <w:pStyle w:val="BodyText"/>
              <w:rPr>
                <w:rFonts w:eastAsia="Cambria"/>
                <w:lang w:val="en-GB"/>
              </w:rPr>
            </w:pPr>
          </w:p>
        </w:tc>
        <w:tc>
          <w:tcPr>
            <w:tcW w:w="945" w:type="dxa"/>
            <w:tcMar/>
          </w:tcPr>
          <w:p w:rsidR="097F6E81" w:rsidP="761B2E52" w:rsidRDefault="097F6E81" w14:paraId="2DEB4AFD" w14:textId="2624E72F">
            <w:pPr>
              <w:pStyle w:val="BodyText"/>
              <w:rPr>
                <w:rFonts w:eastAsia="Cambria"/>
                <w:color w:val="000000" w:themeColor="text1"/>
              </w:rPr>
            </w:pPr>
            <w:r w:rsidRPr="761B2E52">
              <w:rPr>
                <w:lang w:val="en-GB"/>
              </w:rPr>
              <w:t>Should</w:t>
            </w:r>
          </w:p>
          <w:p w:rsidR="097F6E81" w:rsidP="761B2E52" w:rsidRDefault="097F6E81" w14:paraId="5BF13C33" w14:textId="0811E619">
            <w:pPr>
              <w:pStyle w:val="BodyText"/>
              <w:rPr>
                <w:rFonts w:eastAsia="Cambria"/>
                <w:color w:val="000000" w:themeColor="text1"/>
              </w:rPr>
            </w:pPr>
            <w:r w:rsidRPr="761B2E52">
              <w:rPr>
                <w:lang w:val="en-GB"/>
              </w:rPr>
              <w:t>have</w:t>
            </w:r>
          </w:p>
          <w:p w:rsidR="097F6E81" w:rsidP="097F6E81" w:rsidRDefault="097F6E81" w14:paraId="4803219D" w14:textId="21874A87">
            <w:pPr>
              <w:pStyle w:val="BodyText"/>
              <w:rPr>
                <w:rFonts w:eastAsia="Cambria"/>
                <w:lang w:val="en-GB"/>
              </w:rPr>
            </w:pPr>
          </w:p>
        </w:tc>
        <w:tc>
          <w:tcPr>
            <w:tcW w:w="7125" w:type="dxa"/>
            <w:tcMar/>
          </w:tcPr>
          <w:p w:rsidR="097F6E81" w:rsidP="761B2E52" w:rsidRDefault="0BA7A152" w14:paraId="036EC09B" w14:textId="21083B49">
            <w:pPr>
              <w:pStyle w:val="BodyText"/>
              <w:rPr>
                <w:rFonts w:eastAsia="Cambria"/>
                <w:b/>
                <w:bCs/>
                <w:color w:val="000000" w:themeColor="text1"/>
              </w:rPr>
            </w:pPr>
            <w:r w:rsidRPr="2B076BDB">
              <w:rPr>
                <w:b/>
                <w:bCs/>
                <w:lang w:val="en-GB"/>
              </w:rPr>
              <w:t>User Story</w:t>
            </w:r>
          </w:p>
          <w:p w:rsidR="097F6E81" w:rsidP="2B076BDB" w:rsidRDefault="2B076BDB" w14:paraId="60816AA8" w14:textId="5017EA79">
            <w:pPr>
              <w:pStyle w:val="BodyText"/>
              <w:rPr>
                <w:rFonts w:eastAsiaTheme="minorEastAsia"/>
                <w:lang w:val="en-GB"/>
              </w:rPr>
            </w:pPr>
            <w:r w:rsidRPr="2B076BDB">
              <w:rPr>
                <w:rFonts w:eastAsiaTheme="minorEastAsia"/>
                <w:lang w:val="en-GB"/>
              </w:rPr>
              <w:t xml:space="preserve">As a partner </w:t>
            </w:r>
          </w:p>
          <w:p w:rsidR="097F6E81" w:rsidP="01F4952F" w:rsidRDefault="731D05C1" w14:paraId="17467C89" w14:textId="74819A6E">
            <w:pPr>
              <w:pStyle w:val="BodyText"/>
              <w:rPr>
                <w:rFonts w:eastAsia="Cambria"/>
                <w:lang w:val="en-GB"/>
              </w:rPr>
            </w:pPr>
            <w:r w:rsidRPr="01F4952F">
              <w:rPr>
                <w:rFonts w:eastAsiaTheme="minorEastAsia"/>
                <w:lang w:val="en-GB"/>
              </w:rPr>
              <w:t>I would like to sort the visual overview of actual emission data</w:t>
            </w:r>
          </w:p>
          <w:p w:rsidR="2B076BDB" w:rsidP="2B076BDB" w:rsidRDefault="2B076BDB" w14:paraId="325EF948" w14:textId="7BADE8A7">
            <w:pPr>
              <w:pStyle w:val="BodyText"/>
              <w:rPr>
                <w:rFonts w:eastAsia="Cambria"/>
                <w:lang w:val="en-GB"/>
              </w:rPr>
            </w:pPr>
            <w:r w:rsidRPr="2B076BDB">
              <w:rPr>
                <w:rFonts w:eastAsiaTheme="minorEastAsia"/>
                <w:lang w:val="en-GB"/>
              </w:rPr>
              <w:t>So that I can work more efficiently</w:t>
            </w:r>
          </w:p>
          <w:p w:rsidR="097F6E81" w:rsidP="761B2E52" w:rsidRDefault="097F6E81" w14:paraId="750AB0BE" w14:textId="289BCC36">
            <w:pPr>
              <w:pStyle w:val="BodyText"/>
              <w:rPr>
                <w:rFonts w:eastAsia="Cambria"/>
              </w:rPr>
            </w:pPr>
          </w:p>
          <w:p w:rsidR="097F6E81" w:rsidP="761B2E52" w:rsidRDefault="6FFED1F4" w14:paraId="14A1C44C" w14:textId="6DFEAE60">
            <w:pPr>
              <w:pStyle w:val="BodyText"/>
              <w:rPr>
                <w:rFonts w:eastAsia="Cambria"/>
                <w:b/>
                <w:bCs/>
                <w:color w:val="000000" w:themeColor="text1"/>
              </w:rPr>
            </w:pPr>
            <w:r w:rsidRPr="01F4952F">
              <w:rPr>
                <w:b/>
                <w:bCs/>
                <w:lang w:val="en-GB"/>
              </w:rPr>
              <w:t>Acceptance Criteria</w:t>
            </w:r>
          </w:p>
          <w:p w:rsidR="0BA7A152" w:rsidP="2B076BDB" w:rsidRDefault="6FFED1F4" w14:paraId="2EDFE0EB" w14:textId="1F1BBB73">
            <w:pPr>
              <w:pStyle w:val="BodyText"/>
              <w:rPr>
                <w:rFonts w:eastAsia="Cambria"/>
                <w:color w:val="000000" w:themeColor="text1"/>
              </w:rPr>
            </w:pPr>
            <w:r w:rsidRPr="01F4952F">
              <w:rPr>
                <w:lang w:val="en-GB"/>
              </w:rPr>
              <w:t>Visual overview of actual emission data can be sorted by:</w:t>
            </w:r>
          </w:p>
          <w:p w:rsidR="2B076BDB" w:rsidP="78DB9D85" w:rsidRDefault="2B076BDB" w14:paraId="190F0E9B" w14:textId="2FB7ABEE">
            <w:pPr>
              <w:pStyle w:val="BodyText"/>
              <w:numPr>
                <w:ilvl w:val="0"/>
                <w:numId w:val="1"/>
              </w:numPr>
              <w:rPr>
                <w:rFonts w:ascii="Cambria" w:hAnsi="Cambria" w:eastAsia="" w:asciiTheme="minorAscii" w:hAnsiTheme="minorAscii" w:eastAsiaTheme="minorEastAsia"/>
                <w:lang w:val="en-GB"/>
              </w:rPr>
            </w:pPr>
            <w:commentRangeStart w:id="737893393"/>
            <w:r w:rsidRPr="78DB9D85" w:rsidR="7A9DAAB0">
              <w:rPr>
                <w:rFonts w:eastAsia="Cambria"/>
                <w:lang w:val="en-GB"/>
              </w:rPr>
              <w:t>License Name (according to NPD)</w:t>
            </w:r>
            <w:commentRangeEnd w:id="737893393"/>
            <w:r>
              <w:rPr>
                <w:rStyle w:val="CommentReference"/>
              </w:rPr>
              <w:commentReference w:id="737893393"/>
            </w:r>
          </w:p>
          <w:p w:rsidR="2B076BDB" w:rsidP="2B076BDB" w:rsidRDefault="2B076BDB" w14:paraId="52CE9F61" w14:textId="10F6B0A3">
            <w:pPr>
              <w:pStyle w:val="BodyText"/>
              <w:numPr>
                <w:ilvl w:val="0"/>
                <w:numId w:val="1"/>
              </w:numPr>
              <w:rPr>
                <w:rFonts w:asciiTheme="minorHAnsi" w:hAnsiTheme="minorHAnsi" w:eastAsiaTheme="minorEastAsia"/>
                <w:lang w:val="en-GB"/>
              </w:rPr>
            </w:pPr>
            <w:r w:rsidRPr="2B076BDB">
              <w:rPr>
                <w:rFonts w:eastAsia="Cambria"/>
                <w:lang w:val="en-GB"/>
              </w:rPr>
              <w:t>Date Period</w:t>
            </w:r>
          </w:p>
          <w:p w:rsidR="2B076BDB" w:rsidP="78DB9D85" w:rsidRDefault="2B076BDB" w14:paraId="2F86C661" w14:textId="696CA70D">
            <w:pPr>
              <w:pStyle w:val="BodyText"/>
              <w:numPr>
                <w:ilvl w:val="1"/>
                <w:numId w:val="1"/>
              </w:numPr>
              <w:rPr>
                <w:rFonts w:ascii="Cambria" w:hAnsi="Cambria" w:eastAsia="" w:asciiTheme="minorAscii" w:hAnsiTheme="minorAscii" w:eastAsiaTheme="minorEastAsia"/>
                <w:lang w:val="en-GB"/>
              </w:rPr>
            </w:pPr>
            <w:r w:rsidRPr="78DB9D85" w:rsidR="7A9DAAB0">
              <w:rPr>
                <w:rFonts w:eastAsia="Cambria"/>
                <w:lang w:val="en-GB"/>
              </w:rPr>
              <w:t>From Month</w:t>
            </w:r>
            <w:commentRangeStart w:id="1614097684"/>
            <w:r w:rsidRPr="78DB9D85" w:rsidR="7A9DAAB0">
              <w:rPr>
                <w:rFonts w:eastAsia="Cambria"/>
                <w:lang w:val="en-GB"/>
              </w:rPr>
              <w:t xml:space="preserve">/Year </w:t>
            </w:r>
            <w:commentRangeEnd w:id="1614097684"/>
            <w:r>
              <w:rPr>
                <w:rStyle w:val="CommentReference"/>
              </w:rPr>
              <w:commentReference w:id="1614097684"/>
            </w:r>
          </w:p>
          <w:p w:rsidR="2B076BDB" w:rsidP="2B076BDB" w:rsidRDefault="2B076BDB" w14:paraId="3DD86D4C" w14:textId="6FDEC076">
            <w:pPr>
              <w:pStyle w:val="BodyText"/>
              <w:numPr>
                <w:ilvl w:val="1"/>
                <w:numId w:val="1"/>
              </w:numPr>
              <w:rPr>
                <w:rFonts w:asciiTheme="minorHAnsi" w:hAnsiTheme="minorHAnsi" w:eastAsiaTheme="minorEastAsia"/>
                <w:lang w:val="en-GB"/>
              </w:rPr>
            </w:pPr>
            <w:r w:rsidRPr="2B076BDB">
              <w:rPr>
                <w:rFonts w:eastAsia="Cambria"/>
                <w:lang w:val="en-GB"/>
              </w:rPr>
              <w:t>To Month/Year</w:t>
            </w:r>
          </w:p>
          <w:p w:rsidR="2B076BDB" w:rsidP="01F4952F" w:rsidRDefault="731D05C1" w14:paraId="180BC8DD" w14:textId="4D922D0E">
            <w:pPr>
              <w:pStyle w:val="BodyText"/>
              <w:numPr>
                <w:ilvl w:val="0"/>
                <w:numId w:val="1"/>
              </w:numPr>
              <w:rPr>
                <w:rFonts w:asciiTheme="minorHAnsi" w:hAnsiTheme="minorHAnsi" w:eastAsiaTheme="minorEastAsia"/>
                <w:lang w:val="en-GB"/>
              </w:rPr>
            </w:pPr>
            <w:r w:rsidRPr="01F4952F">
              <w:rPr>
                <w:rFonts w:eastAsia="Cambria"/>
                <w:lang w:val="en-GB"/>
              </w:rPr>
              <w:t>Emission type</w:t>
            </w:r>
          </w:p>
          <w:p w:rsidR="2B076BDB" w:rsidP="2B076BDB" w:rsidRDefault="2B076BDB" w14:paraId="3BD2AB1F" w14:textId="20C01CC5">
            <w:pPr>
              <w:pStyle w:val="BodyText"/>
              <w:numPr>
                <w:ilvl w:val="1"/>
                <w:numId w:val="1"/>
              </w:numPr>
              <w:rPr>
                <w:rFonts w:asciiTheme="minorHAnsi" w:hAnsiTheme="minorHAnsi" w:eastAsiaTheme="minorEastAsia"/>
                <w:lang w:val="en-GB"/>
              </w:rPr>
            </w:pPr>
            <w:r w:rsidRPr="2B076BDB">
              <w:rPr>
                <w:rFonts w:eastAsia="Cambria"/>
                <w:lang w:val="en-GB"/>
              </w:rPr>
              <w:t>CO2</w:t>
            </w:r>
          </w:p>
          <w:p w:rsidR="2B076BDB" w:rsidP="2B076BDB" w:rsidRDefault="2B076BDB" w14:paraId="5ED610D2" w14:textId="3471251F">
            <w:pPr>
              <w:pStyle w:val="BodyText"/>
              <w:numPr>
                <w:ilvl w:val="1"/>
                <w:numId w:val="1"/>
              </w:numPr>
              <w:rPr>
                <w:rFonts w:asciiTheme="minorHAnsi" w:hAnsiTheme="minorHAnsi" w:eastAsiaTheme="minorEastAsia"/>
                <w:lang w:val="en-GB"/>
              </w:rPr>
            </w:pPr>
            <w:r w:rsidRPr="2B076BDB">
              <w:rPr>
                <w:rFonts w:eastAsia="Cambria"/>
                <w:lang w:val="en-GB"/>
              </w:rPr>
              <w:t>NOX</w:t>
            </w:r>
          </w:p>
          <w:p w:rsidR="2B076BDB" w:rsidP="01F4952F" w:rsidRDefault="731D05C1" w14:paraId="2D126612" w14:textId="11B81608">
            <w:pPr>
              <w:pStyle w:val="BodyText"/>
              <w:numPr>
                <w:ilvl w:val="1"/>
                <w:numId w:val="1"/>
              </w:numPr>
              <w:rPr>
                <w:rFonts w:asciiTheme="minorHAnsi" w:hAnsiTheme="minorHAnsi" w:eastAsiaTheme="minorEastAsia"/>
                <w:lang w:val="en-GB"/>
              </w:rPr>
            </w:pPr>
            <w:r w:rsidRPr="01F4952F">
              <w:rPr>
                <w:rFonts w:eastAsia="Cambria"/>
                <w:lang w:val="en-GB"/>
              </w:rPr>
              <w:t>CH4</w:t>
            </w:r>
          </w:p>
          <w:p w:rsidR="01F4952F" w:rsidP="01F4952F" w:rsidRDefault="01F4952F" w14:paraId="115FB6D9" w14:textId="6D43F0C3">
            <w:pPr>
              <w:pStyle w:val="BodyText"/>
              <w:numPr>
                <w:ilvl w:val="0"/>
                <w:numId w:val="1"/>
              </w:numPr>
              <w:rPr>
                <w:lang w:val="en-GB"/>
              </w:rPr>
            </w:pPr>
            <w:commentRangeStart w:id="47282464"/>
            <w:r w:rsidRPr="78DB9D85" w:rsidR="6906A72F">
              <w:rPr>
                <w:rFonts w:eastAsia="Cambria"/>
                <w:lang w:val="en-GB"/>
              </w:rPr>
              <w:t>Emission values</w:t>
            </w:r>
            <w:commentRangeEnd w:id="47282464"/>
            <w:r>
              <w:rPr>
                <w:rStyle w:val="CommentReference"/>
              </w:rPr>
              <w:commentReference w:id="47282464"/>
            </w:r>
          </w:p>
          <w:p w:rsidR="097F6E81" w:rsidP="097F6E81" w:rsidRDefault="097F6E81" w14:paraId="393D3019" w14:textId="2D4FB996">
            <w:pPr>
              <w:pStyle w:val="BodyText"/>
              <w:rPr>
                <w:rFonts w:eastAsia="Cambria"/>
                <w:lang w:val="en-GB"/>
              </w:rPr>
            </w:pPr>
          </w:p>
        </w:tc>
      </w:tr>
      <w:tr w:rsidR="761B2E52" w:rsidTr="78DB9D85" w14:paraId="5CD9A285" w14:textId="77777777">
        <w:tc>
          <w:tcPr>
            <w:tcW w:w="705" w:type="dxa"/>
            <w:tcMar/>
          </w:tcPr>
          <w:p w:rsidR="761B2E52" w:rsidP="761B2E52" w:rsidRDefault="798A8E41" w14:paraId="0D8192DD" w14:textId="6BC0E716">
            <w:pPr>
              <w:pStyle w:val="BodyText"/>
              <w:rPr>
                <w:rFonts w:eastAsia="Cambria"/>
                <w:lang w:val="en-GB"/>
              </w:rPr>
            </w:pPr>
            <w:r w:rsidRPr="01F4952F">
              <w:rPr>
                <w:rFonts w:eastAsia="Cambria"/>
                <w:lang w:val="en-GB"/>
              </w:rPr>
              <w:t>3.3.5</w:t>
            </w:r>
          </w:p>
          <w:p w:rsidR="761B2E52" w:rsidP="761B2E52" w:rsidRDefault="761B2E52" w14:paraId="75E66191" w14:textId="54AD3AE9">
            <w:pPr>
              <w:pStyle w:val="BodyText"/>
              <w:rPr>
                <w:rFonts w:eastAsia="Cambria"/>
                <w:lang w:val="en-GB"/>
              </w:rPr>
            </w:pPr>
          </w:p>
        </w:tc>
        <w:tc>
          <w:tcPr>
            <w:tcW w:w="945" w:type="dxa"/>
            <w:tcMar/>
          </w:tcPr>
          <w:p w:rsidR="761B2E52" w:rsidP="761B2E52" w:rsidRDefault="798A8E41" w14:paraId="7170EB85" w14:textId="70D955D5">
            <w:pPr>
              <w:pStyle w:val="BodyText"/>
              <w:rPr>
                <w:rFonts w:eastAsia="Cambria"/>
                <w:lang w:val="en-GB"/>
              </w:rPr>
            </w:pPr>
            <w:r w:rsidRPr="01F4952F">
              <w:rPr>
                <w:rFonts w:eastAsia="Cambria"/>
                <w:lang w:val="en-GB"/>
              </w:rPr>
              <w:t>Could have</w:t>
            </w:r>
          </w:p>
        </w:tc>
        <w:tc>
          <w:tcPr>
            <w:tcW w:w="7125" w:type="dxa"/>
            <w:tcMar/>
          </w:tcPr>
          <w:p w:rsidR="097F6E81" w:rsidP="761B2E52" w:rsidRDefault="0BA7A152" w14:paraId="595828D5" w14:textId="21083B49">
            <w:pPr>
              <w:pStyle w:val="BodyText"/>
              <w:rPr>
                <w:rFonts w:eastAsia="Cambria"/>
                <w:b/>
                <w:bCs/>
                <w:color w:val="000000" w:themeColor="text1"/>
              </w:rPr>
            </w:pPr>
            <w:r w:rsidRPr="2B076BDB">
              <w:rPr>
                <w:b/>
                <w:bCs/>
                <w:lang w:val="en-GB"/>
              </w:rPr>
              <w:t>User Story</w:t>
            </w:r>
          </w:p>
          <w:p w:rsidR="761B2E52" w:rsidP="78DB9D85" w:rsidRDefault="2B076BDB" w14:paraId="17E21D76" w14:textId="01ABA7ED">
            <w:pPr>
              <w:pStyle w:val="BodyText"/>
              <w:rPr>
                <w:rFonts w:eastAsia="" w:eastAsiaTheme="minorEastAsia"/>
                <w:lang w:val="en-GB"/>
              </w:rPr>
            </w:pPr>
            <w:commentRangeStart w:id="683413107"/>
            <w:r w:rsidRPr="78DB9D85" w:rsidR="7A9DAAB0">
              <w:rPr>
                <w:rFonts w:eastAsia="" w:eastAsiaTheme="minorEastAsia"/>
                <w:lang w:val="en-GB"/>
              </w:rPr>
              <w:t xml:space="preserve">As a partner </w:t>
            </w:r>
          </w:p>
          <w:p w:rsidR="761B2E52" w:rsidP="2B076BDB" w:rsidRDefault="2B076BDB" w14:paraId="5222D888" w14:textId="4739D503">
            <w:pPr>
              <w:pStyle w:val="BodyText"/>
              <w:rPr>
                <w:rFonts w:eastAsiaTheme="minorEastAsia"/>
                <w:lang w:val="en-GB"/>
              </w:rPr>
            </w:pPr>
            <w:r w:rsidRPr="2B076BDB">
              <w:rPr>
                <w:rFonts w:eastAsiaTheme="minorEastAsia"/>
                <w:lang w:val="en-GB"/>
              </w:rPr>
              <w:t>I would like to generate a report of actual emission data</w:t>
            </w:r>
          </w:p>
          <w:p w:rsidR="2B076BDB" w:rsidP="2B076BDB" w:rsidRDefault="2B076BDB" w14:paraId="7EC22B15" w14:textId="135CF3AA">
            <w:pPr>
              <w:pStyle w:val="BodyText"/>
              <w:rPr>
                <w:rFonts w:eastAsia="Cambria"/>
                <w:color w:val="FF0000"/>
                <w:lang w:val="en-GB"/>
              </w:rPr>
            </w:pPr>
            <w:r w:rsidRPr="2B076BDB">
              <w:rPr>
                <w:rFonts w:eastAsiaTheme="minorEastAsia"/>
                <w:lang w:val="en-GB"/>
              </w:rPr>
              <w:t>So that I can share it easily with internal and external stakeholders</w:t>
            </w:r>
          </w:p>
          <w:p w:rsidR="761B2E52" w:rsidP="761B2E52" w:rsidRDefault="761B2E52" w14:paraId="5FD7BF14" w14:textId="289BCC36">
            <w:pPr>
              <w:pStyle w:val="BodyText"/>
              <w:rPr>
                <w:rFonts w:eastAsia="Cambria"/>
              </w:rPr>
            </w:pPr>
          </w:p>
          <w:p w:rsidR="097F6E81" w:rsidP="761B2E52" w:rsidRDefault="0BA7A152" w14:paraId="1ABC186B" w14:textId="6DFEAE60">
            <w:pPr>
              <w:pStyle w:val="BodyText"/>
              <w:rPr>
                <w:rFonts w:eastAsia="Cambria"/>
                <w:b/>
                <w:bCs/>
                <w:color w:val="000000" w:themeColor="text1"/>
              </w:rPr>
            </w:pPr>
            <w:r w:rsidRPr="2B076BDB">
              <w:rPr>
                <w:b/>
                <w:bCs/>
                <w:lang w:val="en-GB"/>
              </w:rPr>
              <w:t>Acceptance Criteria</w:t>
            </w:r>
          </w:p>
          <w:p w:rsidR="0BA7A152" w:rsidP="2B076BDB" w:rsidRDefault="6FFED1F4" w14:paraId="63B0B521" w14:textId="004B85B6">
            <w:pPr>
              <w:pStyle w:val="BodyText"/>
              <w:rPr>
                <w:rFonts w:eastAsia="Cambria"/>
                <w:lang w:val="en-GB"/>
              </w:rPr>
            </w:pPr>
            <w:r w:rsidRPr="78DB9D85" w:rsidR="632442ED">
              <w:rPr>
                <w:lang w:val="en-GB"/>
              </w:rPr>
              <w:t xml:space="preserve">Report of actual emission data is </w:t>
            </w:r>
            <w:r w:rsidRPr="78DB9D85" w:rsidR="3589A627">
              <w:rPr>
                <w:lang w:val="en-GB"/>
              </w:rPr>
              <w:t>generated to a suitable format (</w:t>
            </w:r>
            <w:proofErr w:type="spellStart"/>
            <w:r w:rsidRPr="78DB9D85" w:rsidR="3589A627">
              <w:rPr>
                <w:lang w:val="en-GB"/>
              </w:rPr>
              <w:t>i.e</w:t>
            </w:r>
            <w:proofErr w:type="spellEnd"/>
            <w:r w:rsidRPr="78DB9D85" w:rsidR="3589A627">
              <w:rPr>
                <w:lang w:val="en-GB"/>
              </w:rPr>
              <w:t xml:space="preserve"> PDF) based on the overview and according to the filter, grouping and sorting settings</w:t>
            </w:r>
            <w:commentRangeEnd w:id="683413107"/>
            <w:r>
              <w:rPr>
                <w:rStyle w:val="CommentReference"/>
              </w:rPr>
              <w:commentReference w:id="683413107"/>
            </w:r>
          </w:p>
          <w:p w:rsidR="761B2E52" w:rsidP="761B2E52" w:rsidRDefault="761B2E52" w14:paraId="0091056B" w14:textId="080D32BC">
            <w:pPr>
              <w:pStyle w:val="BodyText"/>
              <w:rPr>
                <w:rFonts w:eastAsia="Cambria"/>
                <w:lang w:val="en-GB"/>
              </w:rPr>
            </w:pPr>
          </w:p>
        </w:tc>
      </w:tr>
      <w:tr w:rsidR="761B2E52" w:rsidTr="78DB9D85" w14:paraId="53AE9B3B" w14:textId="77777777">
        <w:tc>
          <w:tcPr>
            <w:tcW w:w="705" w:type="dxa"/>
            <w:shd w:val="clear" w:color="auto" w:fill="D9D9D9" w:themeFill="background1" w:themeFillShade="D9"/>
            <w:tcMar/>
          </w:tcPr>
          <w:p w:rsidR="761B2E52" w:rsidP="761B2E52" w:rsidRDefault="761B2E52" w14:paraId="48575A3E" w14:textId="03FCD7B8">
            <w:pPr>
              <w:pStyle w:val="BodyText"/>
              <w:rPr>
                <w:rFonts w:eastAsia="Cambria"/>
                <w:lang w:val="en-GB"/>
              </w:rPr>
            </w:pPr>
            <w:r w:rsidRPr="761B2E52">
              <w:rPr>
                <w:rFonts w:eastAsia="Cambria"/>
                <w:lang w:val="en-GB"/>
              </w:rPr>
              <w:t>3.4</w:t>
            </w:r>
          </w:p>
        </w:tc>
        <w:tc>
          <w:tcPr>
            <w:tcW w:w="945" w:type="dxa"/>
            <w:shd w:val="clear" w:color="auto" w:fill="D9D9D9" w:themeFill="background1" w:themeFillShade="D9"/>
            <w:tcMar/>
          </w:tcPr>
          <w:p w:rsidR="761B2E52" w:rsidP="761B2E52" w:rsidRDefault="761B2E52" w14:paraId="265822F8" w14:textId="1D33D60B">
            <w:pPr>
              <w:pStyle w:val="BodyText"/>
              <w:rPr>
                <w:rFonts w:eastAsia="Cambria"/>
                <w:lang w:val="en-GB"/>
              </w:rPr>
            </w:pPr>
            <w:r w:rsidRPr="761B2E52">
              <w:rPr>
                <w:rFonts w:eastAsia="Cambria"/>
                <w:lang w:val="en-GB"/>
              </w:rPr>
              <w:t>Could have</w:t>
            </w:r>
          </w:p>
          <w:p w:rsidR="761B2E52" w:rsidP="761B2E52" w:rsidRDefault="761B2E52" w14:paraId="47CC78B4" w14:textId="626B9D61">
            <w:pPr>
              <w:pStyle w:val="BodyText"/>
              <w:rPr>
                <w:rFonts w:eastAsia="Cambria"/>
                <w:lang w:val="en-GB"/>
              </w:rPr>
            </w:pPr>
          </w:p>
        </w:tc>
        <w:tc>
          <w:tcPr>
            <w:tcW w:w="7125" w:type="dxa"/>
            <w:shd w:val="clear" w:color="auto" w:fill="D9D9D9" w:themeFill="background1" w:themeFillShade="D9"/>
            <w:tcMar/>
          </w:tcPr>
          <w:p w:rsidR="097F6E81" w:rsidP="2B076BDB" w:rsidRDefault="0BA7A152" w14:paraId="795CD100" w14:textId="3811FF56">
            <w:pPr>
              <w:pStyle w:val="BodyText"/>
              <w:rPr>
                <w:rFonts w:eastAsiaTheme="minorEastAsia"/>
              </w:rPr>
            </w:pPr>
            <w:r w:rsidRPr="2B076BDB">
              <w:rPr>
                <w:rFonts w:eastAsiaTheme="minorEastAsia"/>
                <w:b/>
                <w:bCs/>
                <w:lang w:val="en-GB"/>
              </w:rPr>
              <w:t>Epic</w:t>
            </w:r>
          </w:p>
          <w:p w:rsidR="761B2E52" w:rsidP="78DB9D85" w:rsidRDefault="1366C449" w14:paraId="64C5A613" w14:textId="2A155873">
            <w:pPr>
              <w:pStyle w:val="BodyText"/>
              <w:rPr>
                <w:rFonts w:eastAsia="" w:eastAsiaTheme="minorEastAsia"/>
                <w:lang w:val="en-GB"/>
              </w:rPr>
            </w:pPr>
            <w:commentRangeStart w:id="867013468"/>
            <w:r w:rsidRPr="78DB9D85" w:rsidR="396DBF82">
              <w:rPr>
                <w:rFonts w:eastAsia="" w:eastAsiaTheme="minorEastAsia"/>
                <w:lang w:val="en-GB"/>
              </w:rPr>
              <w:t>As an operator I would like to register forecasted emission data</w:t>
            </w:r>
            <w:commentRangeEnd w:id="867013468"/>
            <w:r>
              <w:rPr>
                <w:rStyle w:val="CommentReference"/>
              </w:rPr>
              <w:commentReference w:id="867013468"/>
            </w:r>
          </w:p>
          <w:p w:rsidR="761B2E52" w:rsidP="761B2E52" w:rsidRDefault="761B2E52" w14:paraId="12AC79CC" w14:textId="0CB7A224">
            <w:pPr>
              <w:pStyle w:val="BodyText"/>
              <w:rPr>
                <w:rFonts w:eastAsiaTheme="minorEastAsia"/>
                <w:lang w:val="en-GB"/>
              </w:rPr>
            </w:pPr>
          </w:p>
        </w:tc>
      </w:tr>
      <w:tr w:rsidR="761B2E52" w:rsidTr="78DB9D85" w14:paraId="72B58478" w14:textId="77777777">
        <w:tc>
          <w:tcPr>
            <w:tcW w:w="705" w:type="dxa"/>
            <w:tcMar/>
          </w:tcPr>
          <w:p w:rsidR="761B2E52" w:rsidP="761B2E52" w:rsidRDefault="761B2E52" w14:paraId="3AE66E57" w14:textId="4AA7F031">
            <w:pPr>
              <w:pStyle w:val="BodyText"/>
              <w:rPr>
                <w:rFonts w:eastAsia="Cambria"/>
                <w:lang w:val="en-GB"/>
              </w:rPr>
            </w:pPr>
            <w:r w:rsidRPr="761B2E52">
              <w:rPr>
                <w:rFonts w:eastAsia="Cambria"/>
                <w:lang w:val="en-GB"/>
              </w:rPr>
              <w:t>3.4.1</w:t>
            </w:r>
          </w:p>
        </w:tc>
        <w:tc>
          <w:tcPr>
            <w:tcW w:w="945" w:type="dxa"/>
            <w:tcMar/>
          </w:tcPr>
          <w:p w:rsidR="761B2E52" w:rsidP="761B2E52" w:rsidRDefault="761B2E52" w14:paraId="78EA51E5" w14:textId="1D33D60B">
            <w:pPr>
              <w:pStyle w:val="BodyText"/>
              <w:rPr>
                <w:rFonts w:eastAsia="Cambria"/>
                <w:lang w:val="en-GB"/>
              </w:rPr>
            </w:pPr>
            <w:r w:rsidRPr="761B2E52">
              <w:rPr>
                <w:rFonts w:eastAsia="Cambria"/>
                <w:lang w:val="en-GB"/>
              </w:rPr>
              <w:t>Could have</w:t>
            </w:r>
          </w:p>
          <w:p w:rsidR="761B2E52" w:rsidP="761B2E52" w:rsidRDefault="761B2E52" w14:paraId="336781E2" w14:textId="1B40A560">
            <w:pPr>
              <w:pStyle w:val="BodyText"/>
              <w:rPr>
                <w:rFonts w:eastAsia="Cambria"/>
                <w:lang w:val="en-GB"/>
              </w:rPr>
            </w:pPr>
          </w:p>
        </w:tc>
        <w:tc>
          <w:tcPr>
            <w:tcW w:w="7125" w:type="dxa"/>
            <w:tcMar/>
          </w:tcPr>
          <w:p w:rsidR="097F6E81" w:rsidP="761B2E52" w:rsidRDefault="0BA7A152" w14:paraId="4C079793" w14:textId="21083B49">
            <w:pPr>
              <w:pStyle w:val="BodyText"/>
              <w:rPr>
                <w:rFonts w:eastAsia="Cambria"/>
                <w:b/>
                <w:bCs/>
                <w:color w:val="000000" w:themeColor="text1"/>
              </w:rPr>
            </w:pPr>
            <w:r w:rsidRPr="2B076BDB">
              <w:rPr>
                <w:b/>
                <w:bCs/>
                <w:lang w:val="en-GB"/>
              </w:rPr>
              <w:t>User Story</w:t>
            </w:r>
          </w:p>
          <w:p w:rsidR="2B076BDB" w:rsidP="2B076BDB" w:rsidRDefault="2B076BDB" w14:paraId="3525AF27" w14:textId="63BCFB35">
            <w:pPr>
              <w:pStyle w:val="BodyText"/>
              <w:rPr>
                <w:rFonts w:eastAsiaTheme="minorEastAsia"/>
                <w:lang w:val="en-GB"/>
              </w:rPr>
            </w:pPr>
            <w:r w:rsidRPr="2B076BDB">
              <w:rPr>
                <w:rFonts w:eastAsiaTheme="minorEastAsia"/>
                <w:lang w:val="en-GB"/>
              </w:rPr>
              <w:t xml:space="preserve">As an operator </w:t>
            </w:r>
          </w:p>
          <w:p w:rsidR="2B076BDB" w:rsidP="2B076BDB" w:rsidRDefault="2B076BDB" w14:paraId="5F29507B" w14:textId="4C46D053">
            <w:pPr>
              <w:pStyle w:val="BodyText"/>
              <w:rPr>
                <w:rFonts w:eastAsiaTheme="minorEastAsia"/>
                <w:lang w:val="en-GB"/>
              </w:rPr>
            </w:pPr>
            <w:r w:rsidRPr="2B076BDB">
              <w:rPr>
                <w:rFonts w:eastAsiaTheme="minorEastAsia"/>
                <w:lang w:val="en-GB"/>
              </w:rPr>
              <w:t>I would like to register forecasted CO2 data per license</w:t>
            </w:r>
          </w:p>
          <w:p w:rsidR="0BA7A152" w:rsidP="2B076BDB" w:rsidRDefault="0BA7A152" w14:paraId="3922A3A1" w14:textId="0284AB21">
            <w:pPr>
              <w:pStyle w:val="BodyText"/>
              <w:rPr>
                <w:rFonts w:eastAsia="Cambria"/>
                <w:color w:val="000000" w:themeColor="text1"/>
              </w:rPr>
            </w:pPr>
            <w:r w:rsidRPr="2B076BDB">
              <w:rPr>
                <w:lang w:val="en-GB"/>
              </w:rPr>
              <w:t>So that forecasted CO2 emission data are available to partners</w:t>
            </w:r>
          </w:p>
          <w:p w:rsidR="761B2E52" w:rsidP="761B2E52" w:rsidRDefault="761B2E52" w14:paraId="6E98C58B" w14:textId="289BCC36">
            <w:pPr>
              <w:pStyle w:val="BodyText"/>
              <w:rPr>
                <w:rFonts w:eastAsia="Cambria"/>
              </w:rPr>
            </w:pPr>
          </w:p>
          <w:p w:rsidR="761B2E52" w:rsidP="2B076BDB" w:rsidRDefault="0BA7A152" w14:paraId="5E8A5FF9" w14:textId="07A0C02F">
            <w:pPr>
              <w:pStyle w:val="BodyText"/>
              <w:rPr>
                <w:rFonts w:eastAsia="Cambria"/>
                <w:b/>
                <w:bCs/>
                <w:color w:val="000000" w:themeColor="text1"/>
              </w:rPr>
            </w:pPr>
            <w:r w:rsidRPr="2B076BDB">
              <w:rPr>
                <w:b/>
                <w:bCs/>
                <w:lang w:val="en-GB"/>
              </w:rPr>
              <w:t>Acceptance Criteria</w:t>
            </w:r>
          </w:p>
          <w:p w:rsidR="761B2E52" w:rsidP="2B076BDB" w:rsidRDefault="0BA7A152" w14:paraId="22F0A4A4" w14:textId="3A87E4A7">
            <w:pPr>
              <w:pStyle w:val="BodyText"/>
              <w:rPr>
                <w:rFonts w:eastAsia="Cambria"/>
                <w:color w:val="000000" w:themeColor="text1"/>
              </w:rPr>
            </w:pPr>
            <w:r w:rsidRPr="2B076BDB">
              <w:rPr>
                <w:lang w:val="en-GB"/>
              </w:rPr>
              <w:t>Implementation of a mechanism to register forecasted CO2 data as follows:</w:t>
            </w:r>
          </w:p>
          <w:p w:rsidR="761B2E52" w:rsidP="2B076BDB" w:rsidRDefault="0BA7A152" w14:paraId="3ADABBB9" w14:textId="44E8B3DA">
            <w:pPr>
              <w:pStyle w:val="BodyText"/>
              <w:numPr>
                <w:ilvl w:val="0"/>
                <w:numId w:val="5"/>
              </w:numPr>
              <w:rPr>
                <w:rFonts w:asciiTheme="minorHAnsi" w:hAnsiTheme="minorHAnsi" w:eastAsiaTheme="minorEastAsia"/>
                <w:color w:val="000000" w:themeColor="text1"/>
              </w:rPr>
            </w:pPr>
            <w:r w:rsidRPr="2B076BDB">
              <w:rPr>
                <w:lang w:val="en-GB"/>
              </w:rPr>
              <w:t>CO2 emission total (tonnes)</w:t>
            </w:r>
          </w:p>
          <w:p w:rsidR="761B2E52" w:rsidP="2B076BDB" w:rsidRDefault="0BA7A152" w14:paraId="4E78D1E0" w14:textId="03DB3BBF">
            <w:pPr>
              <w:pStyle w:val="BodyText"/>
              <w:numPr>
                <w:ilvl w:val="1"/>
                <w:numId w:val="5"/>
              </w:numPr>
              <w:rPr>
                <w:rFonts w:asciiTheme="minorHAnsi" w:hAnsiTheme="minorHAnsi" w:eastAsiaTheme="minorEastAsia"/>
                <w:color w:val="000000" w:themeColor="text1"/>
              </w:rPr>
            </w:pPr>
            <w:r w:rsidRPr="2B076BDB">
              <w:rPr>
                <w:lang w:val="en-GB"/>
              </w:rPr>
              <w:t>CO2 emission from production</w:t>
            </w:r>
          </w:p>
          <w:p w:rsidR="761B2E52" w:rsidP="2B076BDB" w:rsidRDefault="0BA7A152" w14:paraId="40A4ABA9"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7EDE50B4"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761B2E52" w:rsidP="2B076BDB" w:rsidRDefault="0BA7A152" w14:paraId="1D54F95D"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0BA7A152" w14:paraId="0DA81613" w14:textId="703DB77C">
            <w:pPr>
              <w:pStyle w:val="BodyText"/>
              <w:numPr>
                <w:ilvl w:val="1"/>
                <w:numId w:val="5"/>
              </w:numPr>
              <w:rPr>
                <w:rFonts w:asciiTheme="minorHAnsi" w:hAnsiTheme="minorHAnsi" w:eastAsiaTheme="minorEastAsia"/>
                <w:color w:val="000000" w:themeColor="text1"/>
              </w:rPr>
            </w:pPr>
            <w:r w:rsidRPr="2B076BDB">
              <w:rPr>
                <w:lang w:val="en-GB"/>
              </w:rPr>
              <w:t>CO2 emission from mobile units</w:t>
            </w:r>
          </w:p>
          <w:p w:rsidR="761B2E52" w:rsidP="2B076BDB" w:rsidRDefault="0BA7A152" w14:paraId="0079F962" w14:textId="55032F95">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7CBEE9C4"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761B2E52" w:rsidP="2B076BDB" w:rsidRDefault="0BA7A152" w14:paraId="3474CCE6" w14:textId="255A7EFB">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761B2E52" w14:paraId="268D2C7C" w14:textId="3D7905AE">
            <w:pPr>
              <w:pStyle w:val="BodyText"/>
              <w:rPr>
                <w:rFonts w:eastAsia="Cambria"/>
                <w:lang w:val="en-GB"/>
              </w:rPr>
            </w:pPr>
          </w:p>
        </w:tc>
      </w:tr>
      <w:tr w:rsidR="761B2E52" w:rsidTr="78DB9D85" w14:paraId="1B9A5640" w14:textId="77777777">
        <w:tc>
          <w:tcPr>
            <w:tcW w:w="705" w:type="dxa"/>
            <w:tcMar/>
          </w:tcPr>
          <w:p w:rsidR="761B2E52" w:rsidP="761B2E52" w:rsidRDefault="761B2E52" w14:paraId="5A0A151E" w14:textId="30CB2D03">
            <w:pPr>
              <w:pStyle w:val="BodyText"/>
              <w:rPr>
                <w:rFonts w:eastAsia="Cambria"/>
                <w:lang w:val="en-GB"/>
              </w:rPr>
            </w:pPr>
            <w:r w:rsidRPr="761B2E52">
              <w:rPr>
                <w:rFonts w:eastAsia="Cambria"/>
                <w:lang w:val="en-GB"/>
              </w:rPr>
              <w:t>3.4.2</w:t>
            </w:r>
          </w:p>
        </w:tc>
        <w:tc>
          <w:tcPr>
            <w:tcW w:w="945" w:type="dxa"/>
            <w:tcMar/>
          </w:tcPr>
          <w:p w:rsidR="761B2E52" w:rsidP="761B2E52" w:rsidRDefault="761B2E52" w14:paraId="35D5BB9C" w14:textId="1D33D60B">
            <w:pPr>
              <w:pStyle w:val="BodyText"/>
              <w:rPr>
                <w:rFonts w:eastAsia="Cambria"/>
                <w:lang w:val="en-GB"/>
              </w:rPr>
            </w:pPr>
            <w:r w:rsidRPr="761B2E52">
              <w:rPr>
                <w:rFonts w:eastAsia="Cambria"/>
                <w:lang w:val="en-GB"/>
              </w:rPr>
              <w:t>Could have</w:t>
            </w:r>
          </w:p>
          <w:p w:rsidR="761B2E52" w:rsidP="761B2E52" w:rsidRDefault="761B2E52" w14:paraId="74DC8719" w14:textId="5983FA7E">
            <w:pPr>
              <w:pStyle w:val="BodyText"/>
              <w:rPr>
                <w:rFonts w:eastAsia="Cambria"/>
                <w:lang w:val="en-GB"/>
              </w:rPr>
            </w:pPr>
          </w:p>
        </w:tc>
        <w:tc>
          <w:tcPr>
            <w:tcW w:w="7125" w:type="dxa"/>
            <w:tcMar/>
          </w:tcPr>
          <w:p w:rsidR="097F6E81" w:rsidP="761B2E52" w:rsidRDefault="0BA7A152" w14:paraId="4D6AEA77" w14:textId="21083B49">
            <w:pPr>
              <w:pStyle w:val="BodyText"/>
              <w:rPr>
                <w:rFonts w:eastAsia="Cambria"/>
                <w:b/>
                <w:bCs/>
                <w:color w:val="000000" w:themeColor="text1"/>
              </w:rPr>
            </w:pPr>
            <w:r w:rsidRPr="2B076BDB">
              <w:rPr>
                <w:b/>
                <w:bCs/>
                <w:lang w:val="en-GB"/>
              </w:rPr>
              <w:t>User Story</w:t>
            </w:r>
          </w:p>
          <w:p w:rsidR="761B2E52" w:rsidP="2B076BDB" w:rsidRDefault="2B076BDB" w14:paraId="567E7553" w14:textId="7D2E8275">
            <w:pPr>
              <w:pStyle w:val="BodyText"/>
              <w:rPr>
                <w:rFonts w:eastAsiaTheme="minorEastAsia"/>
                <w:lang w:val="en-GB"/>
              </w:rPr>
            </w:pPr>
            <w:r w:rsidRPr="2B076BDB">
              <w:rPr>
                <w:rFonts w:eastAsiaTheme="minorEastAsia"/>
                <w:lang w:val="en-GB"/>
              </w:rPr>
              <w:t xml:space="preserve">As an operator </w:t>
            </w:r>
          </w:p>
          <w:p w:rsidR="761B2E52" w:rsidP="2B076BDB" w:rsidRDefault="2B076BDB" w14:paraId="6ACBF1F2" w14:textId="11DBC474">
            <w:pPr>
              <w:pStyle w:val="BodyText"/>
              <w:rPr>
                <w:rFonts w:eastAsiaTheme="minorEastAsia"/>
                <w:lang w:val="en-GB"/>
              </w:rPr>
            </w:pPr>
            <w:r w:rsidRPr="2B076BDB">
              <w:rPr>
                <w:rFonts w:eastAsiaTheme="minorEastAsia"/>
                <w:lang w:val="en-GB"/>
              </w:rPr>
              <w:t>I would like to register forecasted NOX data per license</w:t>
            </w:r>
          </w:p>
          <w:p w:rsidR="761B2E52" w:rsidP="2B076BDB" w:rsidRDefault="0BA7A152" w14:paraId="607670FB" w14:textId="49C6BCAD">
            <w:pPr>
              <w:pStyle w:val="BodyText"/>
              <w:rPr>
                <w:rFonts w:eastAsia="Cambria"/>
                <w:color w:val="000000" w:themeColor="text1"/>
              </w:rPr>
            </w:pPr>
            <w:r w:rsidRPr="2B076BDB">
              <w:rPr>
                <w:lang w:val="en-GB"/>
              </w:rPr>
              <w:t>So that forecasted NOX emission data are available to partners</w:t>
            </w:r>
          </w:p>
          <w:p w:rsidR="761B2E52" w:rsidP="2B076BDB" w:rsidRDefault="761B2E52" w14:paraId="53DB3270" w14:textId="69CE7C6E">
            <w:pPr>
              <w:pStyle w:val="BodyText"/>
              <w:rPr>
                <w:rFonts w:eastAsia="Cambria"/>
                <w:lang w:val="en-GB"/>
              </w:rPr>
            </w:pPr>
          </w:p>
          <w:p w:rsidR="761B2E52" w:rsidP="2B076BDB" w:rsidRDefault="0BA7A152" w14:paraId="284F6840" w14:textId="647F365C">
            <w:pPr>
              <w:pStyle w:val="BodyText"/>
              <w:rPr>
                <w:rFonts w:eastAsia="Cambria"/>
                <w:color w:val="000000" w:themeColor="text1"/>
              </w:rPr>
            </w:pPr>
            <w:r w:rsidRPr="2B076BDB">
              <w:rPr>
                <w:b/>
                <w:bCs/>
                <w:lang w:val="en-GB"/>
              </w:rPr>
              <w:t>Acceptance Criteria</w:t>
            </w:r>
          </w:p>
          <w:p w:rsidR="761B2E52" w:rsidP="2B076BDB" w:rsidRDefault="0BA7A152" w14:paraId="35407C19" w14:textId="79059140">
            <w:pPr>
              <w:pStyle w:val="BodyText"/>
              <w:rPr>
                <w:rFonts w:eastAsia="Cambria"/>
                <w:color w:val="000000" w:themeColor="text1"/>
              </w:rPr>
            </w:pPr>
            <w:r w:rsidRPr="2B076BDB">
              <w:rPr>
                <w:lang w:val="en-GB"/>
              </w:rPr>
              <w:t>Implementation of a mechanism to register forecasted NOX</w:t>
            </w:r>
            <w:r w:rsidRPr="2B076BDB" w:rsidR="2B076BDB">
              <w:rPr>
                <w:lang w:val="en-GB"/>
              </w:rPr>
              <w:t xml:space="preserve"> </w:t>
            </w:r>
            <w:r w:rsidRPr="2B076BDB">
              <w:rPr>
                <w:lang w:val="en-GB"/>
              </w:rPr>
              <w:t>data as follows:</w:t>
            </w:r>
          </w:p>
          <w:p w:rsidR="761B2E52" w:rsidP="2B076BDB" w:rsidRDefault="0BA7A152" w14:paraId="47BA28D7" w14:textId="01967CB6">
            <w:pPr>
              <w:pStyle w:val="BodyText"/>
              <w:numPr>
                <w:ilvl w:val="0"/>
                <w:numId w:val="5"/>
              </w:numPr>
              <w:rPr>
                <w:rFonts w:asciiTheme="minorHAnsi" w:hAnsiTheme="minorHAnsi" w:eastAsiaTheme="minorEastAsia"/>
                <w:color w:val="000000" w:themeColor="text1"/>
              </w:rPr>
            </w:pPr>
            <w:r w:rsidRPr="2B076BDB">
              <w:rPr>
                <w:lang w:val="en-GB"/>
              </w:rPr>
              <w:t>NOX</w:t>
            </w:r>
            <w:r w:rsidRPr="2B076BDB" w:rsidR="2B076BDB">
              <w:rPr>
                <w:lang w:val="en-GB"/>
              </w:rPr>
              <w:t xml:space="preserve"> </w:t>
            </w:r>
            <w:r w:rsidRPr="2B076BDB">
              <w:rPr>
                <w:lang w:val="en-GB"/>
              </w:rPr>
              <w:t>emission total (tonnes)</w:t>
            </w:r>
          </w:p>
          <w:p w:rsidR="761B2E52" w:rsidP="2B076BDB" w:rsidRDefault="0BA7A152" w14:paraId="7DF580BC" w14:textId="76A06ED4">
            <w:pPr>
              <w:pStyle w:val="BodyText"/>
              <w:numPr>
                <w:ilvl w:val="1"/>
                <w:numId w:val="5"/>
              </w:numPr>
              <w:rPr>
                <w:rFonts w:asciiTheme="minorHAnsi" w:hAnsiTheme="minorHAnsi" w:eastAsiaTheme="minorEastAsia"/>
                <w:color w:val="000000" w:themeColor="text1"/>
              </w:rPr>
            </w:pPr>
            <w:r w:rsidRPr="2B076BDB">
              <w:rPr>
                <w:lang w:val="en-GB"/>
              </w:rPr>
              <w:t>NOX</w:t>
            </w:r>
            <w:r w:rsidRPr="2B076BDB" w:rsidR="2B076BDB">
              <w:rPr>
                <w:lang w:val="en-GB"/>
              </w:rPr>
              <w:t xml:space="preserve"> </w:t>
            </w:r>
            <w:r w:rsidRPr="2B076BDB">
              <w:rPr>
                <w:lang w:val="en-GB"/>
              </w:rPr>
              <w:t>emission from production</w:t>
            </w:r>
          </w:p>
          <w:p w:rsidR="761B2E52" w:rsidP="2B076BDB" w:rsidRDefault="0BA7A152" w14:paraId="538C8125"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5EDE9EB4"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761B2E52" w:rsidP="2B076BDB" w:rsidRDefault="0BA7A152" w14:paraId="55162B4D"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0BA7A152" w14:paraId="1A04F61F" w14:textId="6161CB79">
            <w:pPr>
              <w:pStyle w:val="BodyText"/>
              <w:numPr>
                <w:ilvl w:val="1"/>
                <w:numId w:val="5"/>
              </w:numPr>
              <w:rPr>
                <w:rFonts w:asciiTheme="minorHAnsi" w:hAnsiTheme="minorHAnsi" w:eastAsiaTheme="minorEastAsia"/>
                <w:color w:val="000000" w:themeColor="text1"/>
              </w:rPr>
            </w:pPr>
            <w:r w:rsidRPr="2B076BDB">
              <w:rPr>
                <w:lang w:val="en-GB"/>
              </w:rPr>
              <w:t>NOX</w:t>
            </w:r>
            <w:r w:rsidRPr="2B076BDB" w:rsidR="2B076BDB">
              <w:rPr>
                <w:lang w:val="en-GB"/>
              </w:rPr>
              <w:t xml:space="preserve"> </w:t>
            </w:r>
            <w:r w:rsidRPr="2B076BDB">
              <w:rPr>
                <w:lang w:val="en-GB"/>
              </w:rPr>
              <w:t>emission from mobile units</w:t>
            </w:r>
          </w:p>
          <w:p w:rsidR="761B2E52" w:rsidP="2B076BDB" w:rsidRDefault="0BA7A152" w14:paraId="6312279A" w14:textId="55032F95">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09802711"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761B2E52" w:rsidP="2B076BDB" w:rsidRDefault="0BA7A152" w14:paraId="64F22A75" w14:textId="23F308E0">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761B2E52" w14:paraId="584715BA" w14:textId="232F9DAE">
            <w:pPr>
              <w:pStyle w:val="BodyText"/>
              <w:rPr>
                <w:rFonts w:eastAsia="Cambria"/>
                <w:lang w:val="en-GB"/>
              </w:rPr>
            </w:pPr>
          </w:p>
        </w:tc>
      </w:tr>
      <w:tr w:rsidR="761B2E52" w:rsidTr="78DB9D85" w14:paraId="424283E7" w14:textId="77777777">
        <w:tc>
          <w:tcPr>
            <w:tcW w:w="705" w:type="dxa"/>
            <w:tcMar/>
          </w:tcPr>
          <w:p w:rsidR="761B2E52" w:rsidP="761B2E52" w:rsidRDefault="761B2E52" w14:paraId="6C48DC13" w14:textId="671A21B9">
            <w:pPr>
              <w:pStyle w:val="BodyText"/>
              <w:rPr>
                <w:rFonts w:eastAsia="Cambria"/>
                <w:lang w:val="en-GB"/>
              </w:rPr>
            </w:pPr>
            <w:r w:rsidRPr="761B2E52">
              <w:rPr>
                <w:rFonts w:eastAsia="Cambria"/>
                <w:lang w:val="en-GB"/>
              </w:rPr>
              <w:lastRenderedPageBreak/>
              <w:t>3.4.3</w:t>
            </w:r>
          </w:p>
        </w:tc>
        <w:tc>
          <w:tcPr>
            <w:tcW w:w="945" w:type="dxa"/>
            <w:tcMar/>
          </w:tcPr>
          <w:p w:rsidR="761B2E52" w:rsidP="761B2E52" w:rsidRDefault="761B2E52" w14:paraId="36D081B4" w14:textId="1D33D60B">
            <w:pPr>
              <w:pStyle w:val="BodyText"/>
              <w:rPr>
                <w:rFonts w:eastAsia="Cambria"/>
                <w:lang w:val="en-GB"/>
              </w:rPr>
            </w:pPr>
            <w:r w:rsidRPr="761B2E52">
              <w:rPr>
                <w:rFonts w:eastAsia="Cambria"/>
                <w:lang w:val="en-GB"/>
              </w:rPr>
              <w:t>Could have</w:t>
            </w:r>
          </w:p>
          <w:p w:rsidR="761B2E52" w:rsidP="761B2E52" w:rsidRDefault="761B2E52" w14:paraId="5EE80537" w14:textId="7798C3F5">
            <w:pPr>
              <w:pStyle w:val="BodyText"/>
              <w:rPr>
                <w:rFonts w:eastAsia="Cambria"/>
                <w:lang w:val="en-GB"/>
              </w:rPr>
            </w:pPr>
          </w:p>
        </w:tc>
        <w:tc>
          <w:tcPr>
            <w:tcW w:w="7125" w:type="dxa"/>
            <w:tcMar/>
          </w:tcPr>
          <w:p w:rsidR="097F6E81" w:rsidP="761B2E52" w:rsidRDefault="0BA7A152" w14:paraId="4B326BA0" w14:textId="21083B49">
            <w:pPr>
              <w:pStyle w:val="BodyText"/>
              <w:rPr>
                <w:rFonts w:eastAsia="Cambria"/>
                <w:b/>
                <w:bCs/>
                <w:color w:val="000000" w:themeColor="text1"/>
              </w:rPr>
            </w:pPr>
            <w:r w:rsidRPr="2B076BDB">
              <w:rPr>
                <w:b/>
                <w:bCs/>
                <w:lang w:val="en-GB"/>
              </w:rPr>
              <w:t>User Story</w:t>
            </w:r>
          </w:p>
          <w:p w:rsidR="761B2E52" w:rsidP="2B076BDB" w:rsidRDefault="2B076BDB" w14:paraId="615C7EA8" w14:textId="42CE52A1">
            <w:pPr>
              <w:pStyle w:val="BodyText"/>
              <w:rPr>
                <w:rFonts w:eastAsiaTheme="minorEastAsia"/>
                <w:lang w:val="en-GB"/>
              </w:rPr>
            </w:pPr>
            <w:r w:rsidRPr="2B076BDB">
              <w:rPr>
                <w:rFonts w:eastAsiaTheme="minorEastAsia"/>
                <w:lang w:val="en-GB"/>
              </w:rPr>
              <w:t xml:space="preserve">As an operator </w:t>
            </w:r>
          </w:p>
          <w:p w:rsidR="761B2E52" w:rsidP="2B076BDB" w:rsidRDefault="2B076BDB" w14:paraId="5B8DACFD" w14:textId="73C9B45D">
            <w:pPr>
              <w:pStyle w:val="BodyText"/>
              <w:rPr>
                <w:rFonts w:eastAsiaTheme="minorEastAsia"/>
                <w:lang w:val="en-GB"/>
              </w:rPr>
            </w:pPr>
            <w:r w:rsidRPr="2B076BDB">
              <w:rPr>
                <w:rFonts w:eastAsiaTheme="minorEastAsia"/>
                <w:lang w:val="en-GB"/>
              </w:rPr>
              <w:t>I would like to register forecasted CH4 data per license</w:t>
            </w:r>
          </w:p>
          <w:p w:rsidR="0BA7A152" w:rsidP="2B076BDB" w:rsidRDefault="0BA7A152" w14:paraId="4629EBED" w14:textId="40B5FB23">
            <w:pPr>
              <w:pStyle w:val="BodyText"/>
              <w:rPr>
                <w:rFonts w:eastAsia="Cambria"/>
                <w:color w:val="000000" w:themeColor="text1"/>
              </w:rPr>
            </w:pPr>
            <w:r w:rsidRPr="2B076BDB">
              <w:rPr>
                <w:lang w:val="en-GB"/>
              </w:rPr>
              <w:t>So that forecasted CH4 emission data are available to partners</w:t>
            </w:r>
          </w:p>
          <w:p w:rsidR="761B2E52" w:rsidP="761B2E52" w:rsidRDefault="761B2E52" w14:paraId="2579641E" w14:textId="289BCC36">
            <w:pPr>
              <w:pStyle w:val="BodyText"/>
              <w:rPr>
                <w:rFonts w:eastAsia="Cambria"/>
              </w:rPr>
            </w:pPr>
          </w:p>
          <w:p w:rsidR="761B2E52" w:rsidP="2B076BDB" w:rsidRDefault="0BA7A152" w14:paraId="1DD83E46" w14:textId="7FC84779">
            <w:pPr>
              <w:pStyle w:val="BodyText"/>
              <w:rPr>
                <w:rFonts w:eastAsia="Cambria"/>
                <w:b/>
                <w:bCs/>
                <w:color w:val="000000" w:themeColor="text1"/>
              </w:rPr>
            </w:pPr>
            <w:r w:rsidRPr="2B076BDB">
              <w:rPr>
                <w:b/>
                <w:bCs/>
                <w:lang w:val="en-GB"/>
              </w:rPr>
              <w:t>Acceptance Criteria</w:t>
            </w:r>
          </w:p>
          <w:p w:rsidR="761B2E52" w:rsidP="2B076BDB" w:rsidRDefault="0BA7A152" w14:paraId="263EF244" w14:textId="48E20F95">
            <w:pPr>
              <w:pStyle w:val="BodyText"/>
              <w:rPr>
                <w:rFonts w:eastAsia="Cambria"/>
                <w:color w:val="000000" w:themeColor="text1"/>
              </w:rPr>
            </w:pPr>
            <w:r w:rsidRPr="2B076BDB">
              <w:rPr>
                <w:lang w:val="en-GB"/>
              </w:rPr>
              <w:t>Implementation of a mechanism to register forecasted CH4 data as follows:</w:t>
            </w:r>
          </w:p>
          <w:p w:rsidR="761B2E52" w:rsidP="2B076BDB" w:rsidRDefault="0BA7A152" w14:paraId="22BACE65" w14:textId="4631E670">
            <w:pPr>
              <w:pStyle w:val="BodyText"/>
              <w:numPr>
                <w:ilvl w:val="0"/>
                <w:numId w:val="5"/>
              </w:numPr>
              <w:rPr>
                <w:rFonts w:asciiTheme="minorHAnsi" w:hAnsiTheme="minorHAnsi" w:eastAsiaTheme="minorEastAsia"/>
                <w:color w:val="000000" w:themeColor="text1"/>
                <w:lang w:val="en-GB"/>
              </w:rPr>
            </w:pPr>
            <w:r w:rsidRPr="2B076BDB">
              <w:rPr>
                <w:lang w:val="en-GB"/>
              </w:rPr>
              <w:t>CH4 emission total (tonnes)</w:t>
            </w:r>
          </w:p>
          <w:p w:rsidR="761B2E52" w:rsidP="2B076BDB" w:rsidRDefault="0BA7A152" w14:paraId="44448962" w14:textId="40E7C7D7">
            <w:pPr>
              <w:pStyle w:val="BodyText"/>
              <w:numPr>
                <w:ilvl w:val="1"/>
                <w:numId w:val="5"/>
              </w:numPr>
              <w:rPr>
                <w:rFonts w:asciiTheme="minorHAnsi" w:hAnsiTheme="minorHAnsi" w:eastAsiaTheme="minorEastAsia"/>
                <w:color w:val="000000" w:themeColor="text1"/>
                <w:lang w:val="en-GB"/>
              </w:rPr>
            </w:pPr>
            <w:r w:rsidRPr="2B076BDB">
              <w:rPr>
                <w:lang w:val="en-GB"/>
              </w:rPr>
              <w:t>CH4 emission from production</w:t>
            </w:r>
          </w:p>
          <w:p w:rsidR="761B2E52" w:rsidP="2B076BDB" w:rsidRDefault="0BA7A152" w14:paraId="75F6D6CD" w14:textId="038475B8">
            <w:pPr>
              <w:pStyle w:val="BodyText"/>
              <w:numPr>
                <w:ilvl w:val="1"/>
                <w:numId w:val="5"/>
              </w:numPr>
              <w:rPr>
                <w:color w:val="000000" w:themeColor="text1"/>
              </w:rPr>
            </w:pPr>
            <w:r w:rsidRPr="2B076BDB">
              <w:rPr>
                <w:lang w:val="en-GB"/>
              </w:rPr>
              <w:t>CH4 emission from mobile units</w:t>
            </w:r>
          </w:p>
          <w:p w:rsidR="761B2E52" w:rsidP="2B076BDB" w:rsidRDefault="761B2E52" w14:paraId="3A8581D6" w14:textId="2A864BCA">
            <w:pPr>
              <w:pStyle w:val="BodyText"/>
              <w:rPr>
                <w:rFonts w:eastAsia="Cambria"/>
                <w:lang w:val="en-GB"/>
              </w:rPr>
            </w:pPr>
          </w:p>
        </w:tc>
      </w:tr>
      <w:tr w:rsidR="2B076BDB" w:rsidTr="78DB9D85" w14:paraId="69BECCB6" w14:textId="77777777">
        <w:tc>
          <w:tcPr>
            <w:tcW w:w="705" w:type="dxa"/>
            <w:tcMar/>
          </w:tcPr>
          <w:p w:rsidR="2B076BDB" w:rsidP="2B076BDB" w:rsidRDefault="2B076BDB" w14:paraId="05B455C8" w14:textId="3ECE3077">
            <w:pPr>
              <w:pStyle w:val="BodyText"/>
              <w:rPr>
                <w:rFonts w:eastAsia="Cambria"/>
                <w:lang w:val="en-GB"/>
              </w:rPr>
            </w:pPr>
            <w:r w:rsidRPr="2B076BDB">
              <w:rPr>
                <w:rFonts w:eastAsia="Cambria"/>
                <w:lang w:val="en-GB"/>
              </w:rPr>
              <w:t>3.4.4</w:t>
            </w:r>
          </w:p>
        </w:tc>
        <w:tc>
          <w:tcPr>
            <w:tcW w:w="945" w:type="dxa"/>
            <w:tcMar/>
          </w:tcPr>
          <w:p w:rsidR="1366C449" w:rsidP="2B076BDB" w:rsidRDefault="1366C449" w14:paraId="52B56482" w14:textId="0643DE5E">
            <w:pPr>
              <w:pStyle w:val="BodyText"/>
              <w:rPr>
                <w:rFonts w:eastAsia="Cambria"/>
                <w:lang w:val="en-GB"/>
              </w:rPr>
            </w:pPr>
            <w:r w:rsidRPr="2B076BDB">
              <w:rPr>
                <w:rFonts w:eastAsia="Cambria"/>
                <w:lang w:val="en-GB"/>
              </w:rPr>
              <w:t>Won’t have</w:t>
            </w:r>
          </w:p>
          <w:p w:rsidR="2B076BDB" w:rsidP="2B076BDB" w:rsidRDefault="2B076BDB" w14:paraId="38003F53" w14:textId="761C377A">
            <w:pPr>
              <w:pStyle w:val="BodyText"/>
              <w:rPr>
                <w:rFonts w:eastAsia="Cambria"/>
                <w:lang w:val="en-GB"/>
              </w:rPr>
            </w:pPr>
          </w:p>
        </w:tc>
        <w:tc>
          <w:tcPr>
            <w:tcW w:w="7125" w:type="dxa"/>
            <w:tcMar/>
          </w:tcPr>
          <w:p w:rsidR="0BA7A152" w:rsidP="2B076BDB" w:rsidRDefault="0BA7A152" w14:paraId="597B14EA" w14:textId="21083B49">
            <w:pPr>
              <w:pStyle w:val="BodyText"/>
              <w:rPr>
                <w:rFonts w:eastAsia="Cambria"/>
                <w:b/>
                <w:bCs/>
                <w:color w:val="000000" w:themeColor="text1"/>
              </w:rPr>
            </w:pPr>
            <w:r w:rsidRPr="2B076BDB">
              <w:rPr>
                <w:b/>
                <w:bCs/>
                <w:lang w:val="en-GB"/>
              </w:rPr>
              <w:t>User Story</w:t>
            </w:r>
          </w:p>
          <w:p w:rsidR="0BA7A152" w:rsidP="2B076BDB" w:rsidRDefault="0BA7A152" w14:paraId="619954BD" w14:textId="74FE15BF">
            <w:pPr>
              <w:pStyle w:val="BodyText"/>
              <w:rPr>
                <w:rFonts w:eastAsia="Cambria"/>
                <w:color w:val="000000" w:themeColor="text1"/>
              </w:rPr>
            </w:pPr>
            <w:r w:rsidRPr="2B076BDB">
              <w:rPr>
                <w:lang w:val="en-GB"/>
              </w:rPr>
              <w:t xml:space="preserve">As an operator </w:t>
            </w:r>
          </w:p>
          <w:p w:rsidR="0BA7A152" w:rsidP="2B076BDB" w:rsidRDefault="0BA7A152" w14:paraId="50F7786D" w14:textId="6CDE2B87">
            <w:pPr>
              <w:pStyle w:val="BodyText"/>
              <w:rPr>
                <w:rFonts w:eastAsia="Cambria"/>
                <w:color w:val="000000" w:themeColor="text1"/>
              </w:rPr>
            </w:pPr>
            <w:r w:rsidRPr="2B076BDB">
              <w:rPr>
                <w:lang w:val="en-GB"/>
              </w:rPr>
              <w:t>I would like to correct registered forecasted data</w:t>
            </w:r>
          </w:p>
          <w:p w:rsidR="0BA7A152" w:rsidP="2B076BDB" w:rsidRDefault="0BA7A152" w14:paraId="1154064E" w14:textId="7A2D4289">
            <w:pPr>
              <w:pStyle w:val="BodyText"/>
              <w:rPr>
                <w:rFonts w:eastAsia="Cambria"/>
                <w:color w:val="000000" w:themeColor="text1"/>
              </w:rPr>
            </w:pPr>
            <w:r w:rsidRPr="2B076BDB">
              <w:rPr>
                <w:lang w:val="en-GB"/>
              </w:rPr>
              <w:t>So that corrected forecasted emission data are available to partners</w:t>
            </w:r>
          </w:p>
          <w:p w:rsidR="2B076BDB" w:rsidP="2B076BDB" w:rsidRDefault="2B076BDB" w14:paraId="453A235D" w14:textId="289BCC36">
            <w:pPr>
              <w:pStyle w:val="BodyText"/>
              <w:rPr>
                <w:rFonts w:eastAsia="Cambria"/>
              </w:rPr>
            </w:pPr>
          </w:p>
          <w:p w:rsidR="0BA7A152" w:rsidP="2B076BDB" w:rsidRDefault="0BA7A152" w14:paraId="75AF9AB6" w14:textId="6DFEAE60">
            <w:pPr>
              <w:pStyle w:val="BodyText"/>
              <w:rPr>
                <w:rFonts w:eastAsia="Cambria"/>
                <w:b/>
                <w:bCs/>
                <w:color w:val="000000" w:themeColor="text1"/>
              </w:rPr>
            </w:pPr>
            <w:r w:rsidRPr="2B076BDB">
              <w:rPr>
                <w:b/>
                <w:bCs/>
                <w:lang w:val="en-GB"/>
              </w:rPr>
              <w:t>Acceptance Criteria</w:t>
            </w:r>
          </w:p>
          <w:p w:rsidR="0BA7A152" w:rsidP="2B076BDB" w:rsidRDefault="0BA7A152" w14:paraId="45477C50" w14:textId="38D37F89">
            <w:pPr>
              <w:pStyle w:val="BodyText"/>
              <w:rPr>
                <w:rFonts w:eastAsia="Cambria"/>
                <w:lang w:val="en-GB"/>
              </w:rPr>
            </w:pPr>
            <w:r w:rsidRPr="2B076BDB">
              <w:rPr>
                <w:lang w:val="en-GB"/>
              </w:rPr>
              <w:t>Implementation of a mechanism to correct forecasted emission data</w:t>
            </w:r>
          </w:p>
          <w:p w:rsidR="2B076BDB" w:rsidP="2B076BDB" w:rsidRDefault="2B076BDB" w14:paraId="1B728033" w14:textId="24F03AC6">
            <w:pPr>
              <w:pStyle w:val="BodyText"/>
              <w:rPr>
                <w:rFonts w:eastAsia="Cambria"/>
                <w:b/>
                <w:bCs/>
                <w:lang w:val="en-GB"/>
              </w:rPr>
            </w:pPr>
          </w:p>
        </w:tc>
      </w:tr>
      <w:tr w:rsidR="761B2E52" w:rsidTr="78DB9D85" w14:paraId="4157E7EA" w14:textId="77777777">
        <w:tc>
          <w:tcPr>
            <w:tcW w:w="705" w:type="dxa"/>
            <w:shd w:val="clear" w:color="auto" w:fill="D9D9D9" w:themeFill="background1" w:themeFillShade="D9"/>
            <w:tcMar/>
          </w:tcPr>
          <w:p w:rsidR="761B2E52" w:rsidP="761B2E52" w:rsidRDefault="761B2E52" w14:paraId="113BFDB3" w14:textId="498B0E94">
            <w:pPr>
              <w:pStyle w:val="BodyText"/>
              <w:rPr>
                <w:rFonts w:eastAsia="Cambria"/>
                <w:lang w:val="en-GB"/>
              </w:rPr>
            </w:pPr>
            <w:r w:rsidRPr="761B2E52">
              <w:rPr>
                <w:rFonts w:eastAsia="Cambria"/>
                <w:lang w:val="en-GB"/>
              </w:rPr>
              <w:t>3.5</w:t>
            </w:r>
          </w:p>
        </w:tc>
        <w:tc>
          <w:tcPr>
            <w:tcW w:w="945" w:type="dxa"/>
            <w:shd w:val="clear" w:color="auto" w:fill="D9D9D9" w:themeFill="background1" w:themeFillShade="D9"/>
            <w:tcMar/>
          </w:tcPr>
          <w:p w:rsidR="761B2E52" w:rsidP="761B2E52" w:rsidRDefault="761B2E52" w14:paraId="356093C1" w14:textId="1D33D60B">
            <w:pPr>
              <w:pStyle w:val="BodyText"/>
              <w:rPr>
                <w:rFonts w:eastAsia="Cambria"/>
                <w:lang w:val="en-GB"/>
              </w:rPr>
            </w:pPr>
            <w:r w:rsidRPr="761B2E52">
              <w:rPr>
                <w:rFonts w:eastAsia="Cambria"/>
                <w:lang w:val="en-GB"/>
              </w:rPr>
              <w:t>Could have</w:t>
            </w:r>
          </w:p>
          <w:p w:rsidR="761B2E52" w:rsidP="761B2E52" w:rsidRDefault="761B2E52" w14:paraId="3E12210A" w14:textId="626B9D61">
            <w:pPr>
              <w:pStyle w:val="BodyText"/>
              <w:rPr>
                <w:rFonts w:eastAsia="Cambria"/>
                <w:lang w:val="en-GB"/>
              </w:rPr>
            </w:pPr>
          </w:p>
        </w:tc>
        <w:tc>
          <w:tcPr>
            <w:tcW w:w="7125" w:type="dxa"/>
            <w:shd w:val="clear" w:color="auto" w:fill="D9D9D9" w:themeFill="background1" w:themeFillShade="D9"/>
            <w:tcMar/>
          </w:tcPr>
          <w:p w:rsidR="097F6E81" w:rsidP="2B076BDB" w:rsidRDefault="0BA7A152" w14:paraId="0FA1F129" w14:textId="48EB7264">
            <w:pPr>
              <w:pStyle w:val="BodyText"/>
              <w:rPr>
                <w:rFonts w:eastAsiaTheme="minorEastAsia"/>
              </w:rPr>
            </w:pPr>
            <w:r w:rsidRPr="2B076BDB">
              <w:rPr>
                <w:rFonts w:eastAsiaTheme="minorEastAsia"/>
                <w:b/>
                <w:bCs/>
                <w:lang w:val="en-GB"/>
              </w:rPr>
              <w:t>Epic</w:t>
            </w:r>
          </w:p>
          <w:p w:rsidR="1366C449" w:rsidP="2B076BDB" w:rsidRDefault="1366C449" w14:paraId="55788F47" w14:textId="0699E5B0">
            <w:pPr>
              <w:pStyle w:val="BodyText"/>
              <w:rPr>
                <w:rFonts w:eastAsiaTheme="minorEastAsia"/>
                <w:lang w:val="en-GB"/>
              </w:rPr>
            </w:pPr>
            <w:r w:rsidRPr="2B076BDB">
              <w:rPr>
                <w:rFonts w:eastAsiaTheme="minorEastAsia"/>
                <w:lang w:val="en-GB"/>
              </w:rPr>
              <w:t xml:space="preserve">As a partner </w:t>
            </w:r>
          </w:p>
          <w:p w:rsidR="1366C449" w:rsidP="2B076BDB" w:rsidRDefault="1366C449" w14:paraId="6C77807A" w14:textId="23FA1EF0">
            <w:pPr>
              <w:pStyle w:val="BodyText"/>
              <w:rPr>
                <w:rFonts w:eastAsiaTheme="minorEastAsia"/>
                <w:lang w:val="en-GB"/>
              </w:rPr>
            </w:pPr>
            <w:r w:rsidRPr="2B076BDB">
              <w:rPr>
                <w:rFonts w:eastAsiaTheme="minorEastAsia"/>
                <w:lang w:val="en-GB"/>
              </w:rPr>
              <w:t>I would like to read forecasted emission data programmatically</w:t>
            </w:r>
          </w:p>
          <w:p w:rsidR="761B2E52" w:rsidP="761B2E52" w:rsidRDefault="761B2E52" w14:paraId="37518FF9" w14:textId="0CB7A224">
            <w:pPr>
              <w:pStyle w:val="BodyText"/>
              <w:rPr>
                <w:rFonts w:eastAsiaTheme="minorEastAsia"/>
                <w:lang w:val="en-GB"/>
              </w:rPr>
            </w:pPr>
          </w:p>
        </w:tc>
      </w:tr>
      <w:tr w:rsidR="761B2E52" w:rsidTr="78DB9D85" w14:paraId="4B85B6BC" w14:textId="77777777">
        <w:tc>
          <w:tcPr>
            <w:tcW w:w="705" w:type="dxa"/>
            <w:tcMar/>
          </w:tcPr>
          <w:p w:rsidR="761B2E52" w:rsidP="761B2E52" w:rsidRDefault="761B2E52" w14:paraId="37063472" w14:textId="1FA70F73">
            <w:pPr>
              <w:pStyle w:val="BodyText"/>
              <w:rPr>
                <w:rFonts w:eastAsia="Cambria"/>
                <w:lang w:val="en-GB"/>
              </w:rPr>
            </w:pPr>
            <w:r w:rsidRPr="761B2E52">
              <w:rPr>
                <w:rFonts w:eastAsia="Cambria"/>
                <w:lang w:val="en-GB"/>
              </w:rPr>
              <w:t>3.5.1</w:t>
            </w:r>
          </w:p>
        </w:tc>
        <w:tc>
          <w:tcPr>
            <w:tcW w:w="945" w:type="dxa"/>
            <w:tcMar/>
          </w:tcPr>
          <w:p w:rsidR="761B2E52" w:rsidP="761B2E52" w:rsidRDefault="761B2E52" w14:paraId="213B9948" w14:textId="1D33D60B">
            <w:pPr>
              <w:pStyle w:val="BodyText"/>
              <w:rPr>
                <w:rFonts w:eastAsia="Cambria"/>
                <w:lang w:val="en-GB"/>
              </w:rPr>
            </w:pPr>
            <w:r w:rsidRPr="761B2E52">
              <w:rPr>
                <w:rFonts w:eastAsia="Cambria"/>
                <w:lang w:val="en-GB"/>
              </w:rPr>
              <w:t>Could have</w:t>
            </w:r>
          </w:p>
          <w:p w:rsidR="761B2E52" w:rsidP="761B2E52" w:rsidRDefault="761B2E52" w14:paraId="29D84B02" w14:textId="1B40A560">
            <w:pPr>
              <w:pStyle w:val="BodyText"/>
              <w:rPr>
                <w:rFonts w:eastAsia="Cambria"/>
                <w:lang w:val="en-GB"/>
              </w:rPr>
            </w:pPr>
          </w:p>
        </w:tc>
        <w:tc>
          <w:tcPr>
            <w:tcW w:w="7125" w:type="dxa"/>
            <w:tcMar/>
          </w:tcPr>
          <w:p w:rsidR="097F6E81" w:rsidP="761B2E52" w:rsidRDefault="0BA7A152" w14:paraId="517385CD" w14:textId="21083B49">
            <w:pPr>
              <w:pStyle w:val="BodyText"/>
              <w:rPr>
                <w:rFonts w:eastAsia="Cambria"/>
                <w:b/>
                <w:bCs/>
                <w:color w:val="000000" w:themeColor="text1"/>
              </w:rPr>
            </w:pPr>
            <w:r w:rsidRPr="2B076BDB">
              <w:rPr>
                <w:b/>
                <w:bCs/>
                <w:lang w:val="en-GB"/>
              </w:rPr>
              <w:t>User Story</w:t>
            </w:r>
          </w:p>
          <w:p w:rsidR="761B2E52" w:rsidP="2B076BDB" w:rsidRDefault="2B076BDB" w14:paraId="15EE1F26" w14:textId="1DEE81A4">
            <w:pPr>
              <w:pStyle w:val="BodyText"/>
              <w:rPr>
                <w:rFonts w:eastAsiaTheme="minorEastAsia"/>
                <w:lang w:val="en-GB"/>
              </w:rPr>
            </w:pPr>
            <w:r w:rsidRPr="2B076BDB">
              <w:rPr>
                <w:rFonts w:eastAsiaTheme="minorEastAsia"/>
                <w:lang w:val="en-GB"/>
              </w:rPr>
              <w:t xml:space="preserve">As a partner </w:t>
            </w:r>
          </w:p>
          <w:p w:rsidR="761B2E52" w:rsidP="2B076BDB" w:rsidRDefault="2B076BDB" w14:paraId="73FF1395" w14:textId="66A6794E">
            <w:pPr>
              <w:pStyle w:val="BodyText"/>
              <w:rPr>
                <w:rFonts w:eastAsiaTheme="minorEastAsia"/>
                <w:lang w:val="en-GB"/>
              </w:rPr>
            </w:pPr>
            <w:r w:rsidRPr="2B076BDB">
              <w:rPr>
                <w:rFonts w:eastAsiaTheme="minorEastAsia"/>
                <w:lang w:val="en-GB"/>
              </w:rPr>
              <w:t>I would like to read forecasted CO2 data programmatically</w:t>
            </w:r>
          </w:p>
          <w:p w:rsidR="761B2E52" w:rsidP="2B076BDB" w:rsidRDefault="2B076BDB" w14:paraId="336BB6B9" w14:textId="400BFC03">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761B2E52" w:rsidP="2B076BDB" w:rsidRDefault="761B2E52" w14:paraId="2AD5AD6A" w14:textId="289BCC36">
            <w:pPr>
              <w:pStyle w:val="BodyText"/>
              <w:rPr>
                <w:rFonts w:eastAsiaTheme="minorEastAsia"/>
                <w:color w:val="333333"/>
              </w:rPr>
            </w:pPr>
          </w:p>
          <w:p w:rsidR="761B2E52" w:rsidP="2B076BDB" w:rsidRDefault="0BA7A152" w14:paraId="2D39875A" w14:textId="6DFEAE60">
            <w:pPr>
              <w:pStyle w:val="BodyText"/>
              <w:rPr>
                <w:rFonts w:eastAsia="Cambria"/>
                <w:b/>
                <w:bCs/>
                <w:color w:val="000000" w:themeColor="text1"/>
              </w:rPr>
            </w:pPr>
            <w:r w:rsidRPr="2B076BDB">
              <w:rPr>
                <w:b/>
                <w:bCs/>
                <w:lang w:val="en-GB"/>
              </w:rPr>
              <w:t>Acceptance Criteria</w:t>
            </w:r>
          </w:p>
          <w:p w:rsidR="761B2E52" w:rsidP="2B076BDB" w:rsidRDefault="0BA7A152" w14:paraId="53D10C46" w14:textId="320638D0">
            <w:pPr>
              <w:pStyle w:val="BodyText"/>
              <w:rPr>
                <w:rFonts w:eastAsia="Cambria"/>
                <w:color w:val="000000" w:themeColor="text1"/>
              </w:rPr>
            </w:pPr>
            <w:r w:rsidRPr="2B076BDB">
              <w:rPr>
                <w:lang w:val="en-GB"/>
              </w:rPr>
              <w:t>Implementation of an API to read forecasted CO2 data as follows:</w:t>
            </w:r>
          </w:p>
          <w:p w:rsidR="761B2E52" w:rsidP="2B076BDB" w:rsidRDefault="0BA7A152" w14:paraId="43DFFC34" w14:textId="44E8B3DA">
            <w:pPr>
              <w:pStyle w:val="BodyText"/>
              <w:numPr>
                <w:ilvl w:val="0"/>
                <w:numId w:val="5"/>
              </w:numPr>
              <w:rPr>
                <w:rFonts w:asciiTheme="minorHAnsi" w:hAnsiTheme="minorHAnsi" w:eastAsiaTheme="minorEastAsia"/>
                <w:color w:val="000000" w:themeColor="text1"/>
              </w:rPr>
            </w:pPr>
            <w:r w:rsidRPr="2B076BDB">
              <w:rPr>
                <w:lang w:val="en-GB"/>
              </w:rPr>
              <w:t>CO2 emission total (tonnes)</w:t>
            </w:r>
          </w:p>
          <w:p w:rsidR="761B2E52" w:rsidP="2B076BDB" w:rsidRDefault="0BA7A152" w14:paraId="04AE7FBA" w14:textId="03DB3BBF">
            <w:pPr>
              <w:pStyle w:val="BodyText"/>
              <w:numPr>
                <w:ilvl w:val="1"/>
                <w:numId w:val="5"/>
              </w:numPr>
              <w:rPr>
                <w:rFonts w:asciiTheme="minorHAnsi" w:hAnsiTheme="minorHAnsi" w:eastAsiaTheme="minorEastAsia"/>
                <w:color w:val="000000" w:themeColor="text1"/>
              </w:rPr>
            </w:pPr>
            <w:r w:rsidRPr="2B076BDB">
              <w:rPr>
                <w:lang w:val="en-GB"/>
              </w:rPr>
              <w:t>CO2 emission from production</w:t>
            </w:r>
          </w:p>
          <w:p w:rsidR="761B2E52" w:rsidP="2B076BDB" w:rsidRDefault="0BA7A152" w14:paraId="63FF4124"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4DD39755"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761B2E52" w:rsidP="2B076BDB" w:rsidRDefault="0BA7A152" w14:paraId="585381C8"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0BA7A152" w14:paraId="259B0C8F" w14:textId="703DB77C">
            <w:pPr>
              <w:pStyle w:val="BodyText"/>
              <w:numPr>
                <w:ilvl w:val="1"/>
                <w:numId w:val="5"/>
              </w:numPr>
              <w:rPr>
                <w:rFonts w:asciiTheme="minorHAnsi" w:hAnsiTheme="minorHAnsi" w:eastAsiaTheme="minorEastAsia"/>
                <w:color w:val="000000" w:themeColor="text1"/>
              </w:rPr>
            </w:pPr>
            <w:r w:rsidRPr="2B076BDB">
              <w:rPr>
                <w:lang w:val="en-GB"/>
              </w:rPr>
              <w:t>CO2 emission from mobile units</w:t>
            </w:r>
          </w:p>
          <w:p w:rsidR="761B2E52" w:rsidP="2B076BDB" w:rsidRDefault="0BA7A152" w14:paraId="4245271C" w14:textId="55032F95">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051586F7"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761B2E52" w:rsidP="2B076BDB" w:rsidRDefault="0BA7A152" w14:paraId="0F413138" w14:textId="255A7EFB">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761B2E52" w14:paraId="1C76D472" w14:textId="2A63B623">
            <w:pPr>
              <w:pStyle w:val="BodyText"/>
              <w:rPr>
                <w:rFonts w:eastAsia="Cambria"/>
                <w:lang w:val="en-GB"/>
              </w:rPr>
            </w:pPr>
          </w:p>
        </w:tc>
      </w:tr>
      <w:tr w:rsidR="761B2E52" w:rsidTr="78DB9D85" w14:paraId="6633BC92" w14:textId="77777777">
        <w:tc>
          <w:tcPr>
            <w:tcW w:w="705" w:type="dxa"/>
            <w:tcMar/>
          </w:tcPr>
          <w:p w:rsidR="761B2E52" w:rsidP="761B2E52" w:rsidRDefault="761B2E52" w14:paraId="39C8AB6A" w14:textId="160D074E">
            <w:pPr>
              <w:pStyle w:val="BodyText"/>
              <w:rPr>
                <w:rFonts w:eastAsia="Cambria"/>
                <w:lang w:val="en-GB"/>
              </w:rPr>
            </w:pPr>
            <w:r w:rsidRPr="761B2E52">
              <w:rPr>
                <w:rFonts w:eastAsia="Cambria"/>
                <w:lang w:val="en-GB"/>
              </w:rPr>
              <w:lastRenderedPageBreak/>
              <w:t>3.5.2</w:t>
            </w:r>
          </w:p>
        </w:tc>
        <w:tc>
          <w:tcPr>
            <w:tcW w:w="945" w:type="dxa"/>
            <w:tcMar/>
          </w:tcPr>
          <w:p w:rsidR="761B2E52" w:rsidP="761B2E52" w:rsidRDefault="761B2E52" w14:paraId="3C2309F3" w14:textId="1D33D60B">
            <w:pPr>
              <w:pStyle w:val="BodyText"/>
              <w:rPr>
                <w:rFonts w:eastAsia="Cambria"/>
                <w:lang w:val="en-GB"/>
              </w:rPr>
            </w:pPr>
            <w:r w:rsidRPr="761B2E52">
              <w:rPr>
                <w:rFonts w:eastAsia="Cambria"/>
                <w:lang w:val="en-GB"/>
              </w:rPr>
              <w:t>Could have</w:t>
            </w:r>
          </w:p>
          <w:p w:rsidR="761B2E52" w:rsidP="761B2E52" w:rsidRDefault="761B2E52" w14:paraId="15137E4D" w14:textId="5983FA7E">
            <w:pPr>
              <w:pStyle w:val="BodyText"/>
              <w:rPr>
                <w:rFonts w:eastAsia="Cambria"/>
                <w:lang w:val="en-GB"/>
              </w:rPr>
            </w:pPr>
          </w:p>
        </w:tc>
        <w:tc>
          <w:tcPr>
            <w:tcW w:w="7125" w:type="dxa"/>
            <w:tcMar/>
          </w:tcPr>
          <w:p w:rsidR="097F6E81" w:rsidP="761B2E52" w:rsidRDefault="0BA7A152" w14:paraId="6680F7FE" w14:textId="21083B49">
            <w:pPr>
              <w:pStyle w:val="BodyText"/>
              <w:rPr>
                <w:rFonts w:eastAsia="Cambria"/>
                <w:b/>
                <w:bCs/>
                <w:color w:val="000000" w:themeColor="text1"/>
              </w:rPr>
            </w:pPr>
            <w:r w:rsidRPr="2B076BDB">
              <w:rPr>
                <w:b/>
                <w:bCs/>
                <w:lang w:val="en-GB"/>
              </w:rPr>
              <w:t>User Story</w:t>
            </w:r>
          </w:p>
          <w:p w:rsidR="761B2E52" w:rsidP="2B076BDB" w:rsidRDefault="2B076BDB" w14:paraId="75262A55" w14:textId="3DAC088B">
            <w:pPr>
              <w:pStyle w:val="BodyText"/>
              <w:rPr>
                <w:rFonts w:eastAsiaTheme="minorEastAsia"/>
                <w:lang w:val="en-GB"/>
              </w:rPr>
            </w:pPr>
            <w:r w:rsidRPr="2B076BDB">
              <w:rPr>
                <w:rFonts w:eastAsiaTheme="minorEastAsia"/>
                <w:lang w:val="en-GB"/>
              </w:rPr>
              <w:t xml:space="preserve">As a partner </w:t>
            </w:r>
          </w:p>
          <w:p w:rsidR="761B2E52" w:rsidP="2B076BDB" w:rsidRDefault="2B076BDB" w14:paraId="4F906CC8" w14:textId="0D1D7842">
            <w:pPr>
              <w:pStyle w:val="BodyText"/>
              <w:rPr>
                <w:rFonts w:eastAsiaTheme="minorEastAsia"/>
                <w:lang w:val="en-GB"/>
              </w:rPr>
            </w:pPr>
            <w:r w:rsidRPr="2B076BDB">
              <w:rPr>
                <w:rFonts w:eastAsiaTheme="minorEastAsia"/>
                <w:lang w:val="en-GB"/>
              </w:rPr>
              <w:t>I would like to read forecasted NOX data programmatically</w:t>
            </w:r>
          </w:p>
          <w:p w:rsidR="761B2E52" w:rsidP="2B076BDB" w:rsidRDefault="2B076BDB" w14:paraId="33814E9A" w14:textId="4E933AFD">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761B2E52" w:rsidP="2B076BDB" w:rsidRDefault="761B2E52" w14:paraId="6C35B974" w14:textId="289BCC36">
            <w:pPr>
              <w:pStyle w:val="BodyText"/>
              <w:rPr>
                <w:rFonts w:eastAsia="Cambria"/>
              </w:rPr>
            </w:pPr>
          </w:p>
          <w:p w:rsidR="761B2E52" w:rsidP="2B076BDB" w:rsidRDefault="0BA7A152" w14:paraId="32413244" w14:textId="6DFEAE60">
            <w:pPr>
              <w:pStyle w:val="BodyText"/>
              <w:rPr>
                <w:rFonts w:eastAsia="Cambria"/>
                <w:b/>
                <w:bCs/>
                <w:color w:val="000000" w:themeColor="text1"/>
              </w:rPr>
            </w:pPr>
            <w:r w:rsidRPr="2B076BDB">
              <w:rPr>
                <w:b/>
                <w:bCs/>
                <w:lang w:val="en-GB"/>
              </w:rPr>
              <w:t>Acceptance Criteria</w:t>
            </w:r>
          </w:p>
          <w:p w:rsidR="761B2E52" w:rsidP="2B076BDB" w:rsidRDefault="0BA7A152" w14:paraId="0AD074BE" w14:textId="28C3CE33">
            <w:pPr>
              <w:pStyle w:val="BodyText"/>
              <w:rPr>
                <w:rFonts w:eastAsia="Cambria"/>
                <w:color w:val="000000" w:themeColor="text1"/>
              </w:rPr>
            </w:pPr>
            <w:r w:rsidRPr="2B076BDB">
              <w:rPr>
                <w:lang w:val="en-GB"/>
              </w:rPr>
              <w:t xml:space="preserve">Implementation of an API to read </w:t>
            </w:r>
            <w:r w:rsidRPr="2B076BDB" w:rsidR="2B076BDB">
              <w:rPr>
                <w:rFonts w:eastAsiaTheme="minorEastAsia"/>
                <w:lang w:val="en-GB"/>
              </w:rPr>
              <w:t>forecasted</w:t>
            </w:r>
            <w:r w:rsidRPr="2B076BDB" w:rsidR="2B076BDB">
              <w:rPr>
                <w:lang w:val="en-GB"/>
              </w:rPr>
              <w:t xml:space="preserve"> </w:t>
            </w:r>
            <w:r w:rsidRPr="2B076BDB">
              <w:rPr>
                <w:lang w:val="en-GB"/>
              </w:rPr>
              <w:t>NOX data as follows:</w:t>
            </w:r>
          </w:p>
          <w:p w:rsidR="761B2E52" w:rsidP="2B076BDB" w:rsidRDefault="0BA7A152" w14:paraId="37175FF3" w14:textId="6AC27991">
            <w:pPr>
              <w:pStyle w:val="BodyText"/>
              <w:numPr>
                <w:ilvl w:val="0"/>
                <w:numId w:val="4"/>
              </w:numPr>
              <w:rPr>
                <w:rFonts w:asciiTheme="minorHAnsi" w:hAnsiTheme="minorHAnsi" w:eastAsiaTheme="minorEastAsia"/>
                <w:color w:val="000000" w:themeColor="text1"/>
              </w:rPr>
            </w:pPr>
            <w:r w:rsidRPr="2B076BDB">
              <w:rPr>
                <w:lang w:val="en-GB"/>
              </w:rPr>
              <w:t>NOX emission total (tonnes)</w:t>
            </w:r>
          </w:p>
          <w:p w:rsidR="761B2E52" w:rsidP="2B076BDB" w:rsidRDefault="0BA7A152" w14:paraId="3DB22032" w14:textId="25791ADF">
            <w:pPr>
              <w:pStyle w:val="BodyText"/>
              <w:numPr>
                <w:ilvl w:val="1"/>
                <w:numId w:val="4"/>
              </w:numPr>
              <w:rPr>
                <w:rFonts w:asciiTheme="minorHAnsi" w:hAnsiTheme="minorHAnsi" w:eastAsiaTheme="minorEastAsia"/>
                <w:color w:val="000000" w:themeColor="text1"/>
              </w:rPr>
            </w:pPr>
            <w:r w:rsidRPr="2B076BDB">
              <w:rPr>
                <w:lang w:val="en-GB"/>
              </w:rPr>
              <w:t>NOX emission from production</w:t>
            </w:r>
          </w:p>
          <w:p w:rsidR="761B2E52" w:rsidP="2B076BDB" w:rsidRDefault="0BA7A152" w14:paraId="63477AEF" w14:textId="0FCA661E">
            <w:pPr>
              <w:pStyle w:val="BodyText"/>
              <w:numPr>
                <w:ilvl w:val="2"/>
                <w:numId w:val="4"/>
              </w:numPr>
              <w:rPr>
                <w:rFonts w:asciiTheme="minorHAnsi" w:hAnsiTheme="minorHAnsi" w:eastAsiaTheme="minorEastAsia"/>
                <w:color w:val="000000" w:themeColor="text1"/>
              </w:rPr>
            </w:pPr>
            <w:r w:rsidRPr="2B076BDB">
              <w:rPr>
                <w:lang w:val="en-GB"/>
              </w:rPr>
              <w:t>Fuel gas</w:t>
            </w:r>
          </w:p>
          <w:p w:rsidR="761B2E52" w:rsidP="2B076BDB" w:rsidRDefault="0BA7A152" w14:paraId="7E675E3B" w14:textId="1A19ECD4">
            <w:pPr>
              <w:pStyle w:val="BodyText"/>
              <w:numPr>
                <w:ilvl w:val="2"/>
                <w:numId w:val="4"/>
              </w:numPr>
              <w:rPr>
                <w:rFonts w:asciiTheme="minorHAnsi" w:hAnsiTheme="minorHAnsi" w:eastAsiaTheme="minorEastAsia"/>
                <w:color w:val="000000" w:themeColor="text1"/>
              </w:rPr>
            </w:pPr>
            <w:r w:rsidRPr="2B076BDB">
              <w:rPr>
                <w:lang w:val="en-GB"/>
              </w:rPr>
              <w:t>Flaring (gas)</w:t>
            </w:r>
          </w:p>
          <w:p w:rsidR="761B2E52" w:rsidP="2B076BDB" w:rsidRDefault="0BA7A152" w14:paraId="1E64F225" w14:textId="17ED5620">
            <w:pPr>
              <w:pStyle w:val="BodyText"/>
              <w:numPr>
                <w:ilvl w:val="2"/>
                <w:numId w:val="4"/>
              </w:numPr>
              <w:rPr>
                <w:rFonts w:asciiTheme="minorHAnsi" w:hAnsiTheme="minorHAnsi" w:eastAsiaTheme="minorEastAsia"/>
                <w:color w:val="000000" w:themeColor="text1"/>
              </w:rPr>
            </w:pPr>
            <w:r w:rsidRPr="2B076BDB">
              <w:rPr>
                <w:lang w:val="en-GB"/>
              </w:rPr>
              <w:t>Diesel</w:t>
            </w:r>
          </w:p>
          <w:p w:rsidR="761B2E52" w:rsidP="2B076BDB" w:rsidRDefault="0BA7A152" w14:paraId="5603F9DB" w14:textId="10200511">
            <w:pPr>
              <w:pStyle w:val="BodyText"/>
              <w:numPr>
                <w:ilvl w:val="1"/>
                <w:numId w:val="4"/>
              </w:numPr>
              <w:rPr>
                <w:rFonts w:asciiTheme="minorHAnsi" w:hAnsiTheme="minorHAnsi" w:eastAsiaTheme="minorEastAsia"/>
                <w:color w:val="000000" w:themeColor="text1"/>
              </w:rPr>
            </w:pPr>
            <w:r w:rsidRPr="2B076BDB">
              <w:rPr>
                <w:lang w:val="en-GB"/>
              </w:rPr>
              <w:t>NOX emission from mobile units</w:t>
            </w:r>
          </w:p>
          <w:p w:rsidR="761B2E52" w:rsidP="2B076BDB" w:rsidRDefault="0BA7A152" w14:paraId="3267A476" w14:textId="55032F95">
            <w:pPr>
              <w:pStyle w:val="BodyText"/>
              <w:numPr>
                <w:ilvl w:val="2"/>
                <w:numId w:val="4"/>
              </w:numPr>
              <w:rPr>
                <w:rFonts w:asciiTheme="minorHAnsi" w:hAnsiTheme="minorHAnsi" w:eastAsiaTheme="minorEastAsia"/>
                <w:color w:val="000000" w:themeColor="text1"/>
              </w:rPr>
            </w:pPr>
            <w:r w:rsidRPr="2B076BDB">
              <w:rPr>
                <w:lang w:val="en-GB"/>
              </w:rPr>
              <w:t>Fuel gas</w:t>
            </w:r>
          </w:p>
          <w:p w:rsidR="761B2E52" w:rsidP="2B076BDB" w:rsidRDefault="0BA7A152" w14:paraId="1F862852" w14:textId="2851E727">
            <w:pPr>
              <w:pStyle w:val="BodyText"/>
              <w:numPr>
                <w:ilvl w:val="2"/>
                <w:numId w:val="4"/>
              </w:numPr>
              <w:rPr>
                <w:rFonts w:asciiTheme="minorHAnsi" w:hAnsiTheme="minorHAnsi" w:eastAsiaTheme="minorEastAsia"/>
                <w:color w:val="000000" w:themeColor="text1"/>
              </w:rPr>
            </w:pPr>
            <w:r w:rsidRPr="2B076BDB">
              <w:rPr>
                <w:lang w:val="en-GB"/>
              </w:rPr>
              <w:t>Flaring (gas, oil)</w:t>
            </w:r>
          </w:p>
          <w:p w:rsidR="761B2E52" w:rsidP="2B076BDB" w:rsidRDefault="0BA7A152" w14:paraId="384CB5A6" w14:textId="2749D530">
            <w:pPr>
              <w:pStyle w:val="BodyText"/>
              <w:numPr>
                <w:ilvl w:val="2"/>
                <w:numId w:val="4"/>
              </w:numPr>
              <w:rPr>
                <w:rFonts w:asciiTheme="minorHAnsi" w:hAnsiTheme="minorHAnsi" w:eastAsiaTheme="minorEastAsia"/>
                <w:color w:val="000000" w:themeColor="text1"/>
              </w:rPr>
            </w:pPr>
            <w:r w:rsidRPr="2B076BDB">
              <w:rPr>
                <w:lang w:val="en-GB"/>
              </w:rPr>
              <w:t>Diesel</w:t>
            </w:r>
          </w:p>
          <w:p w:rsidR="761B2E52" w:rsidP="2B076BDB" w:rsidRDefault="761B2E52" w14:paraId="10E65EFB" w14:textId="7E25A21E">
            <w:pPr>
              <w:pStyle w:val="BodyText"/>
              <w:rPr>
                <w:rFonts w:eastAsia="Cambria"/>
                <w:lang w:val="en-GB"/>
              </w:rPr>
            </w:pPr>
          </w:p>
        </w:tc>
      </w:tr>
      <w:tr w:rsidR="761B2E52" w:rsidTr="78DB9D85" w14:paraId="3CBDBD11" w14:textId="77777777">
        <w:tc>
          <w:tcPr>
            <w:tcW w:w="705" w:type="dxa"/>
            <w:tcMar/>
          </w:tcPr>
          <w:p w:rsidR="761B2E52" w:rsidP="761B2E52" w:rsidRDefault="761B2E52" w14:paraId="2DBE278B" w14:textId="10D8750A">
            <w:pPr>
              <w:pStyle w:val="BodyText"/>
              <w:rPr>
                <w:rFonts w:eastAsia="Cambria"/>
                <w:lang w:val="en-GB"/>
              </w:rPr>
            </w:pPr>
            <w:r w:rsidRPr="761B2E52">
              <w:rPr>
                <w:rFonts w:eastAsia="Cambria"/>
                <w:lang w:val="en-GB"/>
              </w:rPr>
              <w:t>3.5.3</w:t>
            </w:r>
          </w:p>
        </w:tc>
        <w:tc>
          <w:tcPr>
            <w:tcW w:w="945" w:type="dxa"/>
            <w:tcMar/>
          </w:tcPr>
          <w:p w:rsidR="761B2E52" w:rsidP="761B2E52" w:rsidRDefault="761B2E52" w14:paraId="6CF20377" w14:textId="1D33D60B">
            <w:pPr>
              <w:pStyle w:val="BodyText"/>
              <w:rPr>
                <w:rFonts w:eastAsia="Cambria"/>
                <w:lang w:val="en-GB"/>
              </w:rPr>
            </w:pPr>
            <w:r w:rsidRPr="761B2E52">
              <w:rPr>
                <w:rFonts w:eastAsia="Cambria"/>
                <w:lang w:val="en-GB"/>
              </w:rPr>
              <w:t>Could have</w:t>
            </w:r>
          </w:p>
          <w:p w:rsidR="761B2E52" w:rsidP="761B2E52" w:rsidRDefault="761B2E52" w14:paraId="0AFE5613" w14:textId="7798C3F5">
            <w:pPr>
              <w:pStyle w:val="BodyText"/>
              <w:rPr>
                <w:rFonts w:eastAsia="Cambria"/>
                <w:lang w:val="en-GB"/>
              </w:rPr>
            </w:pPr>
          </w:p>
        </w:tc>
        <w:tc>
          <w:tcPr>
            <w:tcW w:w="7125" w:type="dxa"/>
            <w:tcMar/>
          </w:tcPr>
          <w:p w:rsidR="097F6E81" w:rsidP="761B2E52" w:rsidRDefault="0BA7A152" w14:paraId="2BC1C777" w14:textId="21083B49">
            <w:pPr>
              <w:pStyle w:val="BodyText"/>
              <w:rPr>
                <w:rFonts w:eastAsia="Cambria"/>
                <w:b/>
                <w:bCs/>
                <w:color w:val="000000" w:themeColor="text1"/>
              </w:rPr>
            </w:pPr>
            <w:r w:rsidRPr="2B076BDB">
              <w:rPr>
                <w:b/>
                <w:bCs/>
                <w:lang w:val="en-GB"/>
              </w:rPr>
              <w:t>User Story</w:t>
            </w:r>
          </w:p>
          <w:p w:rsidR="761B2E52" w:rsidP="2B076BDB" w:rsidRDefault="2B076BDB" w14:paraId="36A1EECB" w14:textId="72B40007">
            <w:pPr>
              <w:pStyle w:val="BodyText"/>
              <w:rPr>
                <w:rFonts w:eastAsia="Cambria"/>
                <w:color w:val="333333"/>
                <w:lang w:val="en-GB"/>
              </w:rPr>
            </w:pPr>
            <w:r w:rsidRPr="2B076BDB">
              <w:rPr>
                <w:color w:val="333333"/>
                <w:lang w:val="en-GB"/>
              </w:rPr>
              <w:t xml:space="preserve">As a partner </w:t>
            </w:r>
          </w:p>
          <w:p w:rsidR="761B2E52" w:rsidP="2B076BDB" w:rsidRDefault="2B076BDB" w14:paraId="583F4D2A" w14:textId="479DF19B">
            <w:pPr>
              <w:pStyle w:val="BodyText"/>
              <w:rPr>
                <w:rFonts w:eastAsia="Cambria"/>
                <w:color w:val="333333"/>
                <w:lang w:val="en-GB"/>
              </w:rPr>
            </w:pPr>
            <w:r w:rsidRPr="2B076BDB">
              <w:rPr>
                <w:color w:val="333333"/>
                <w:lang w:val="en-GB"/>
              </w:rPr>
              <w:t>I would like to read forecasted CH4 data programmatically</w:t>
            </w:r>
          </w:p>
          <w:p w:rsidR="761B2E52" w:rsidP="2B076BDB" w:rsidRDefault="2B076BDB" w14:paraId="65AEB0D7" w14:textId="3A95A004">
            <w:pPr>
              <w:pStyle w:val="BodyText"/>
              <w:rPr>
                <w:rFonts w:eastAsia="Cambria"/>
                <w:color w:val="130C0E"/>
                <w:vertAlign w:val="subscript"/>
              </w:rPr>
            </w:pPr>
            <w:r w:rsidRPr="2B076BDB">
              <w:rPr>
                <w:rFonts w:eastAsiaTheme="minorEastAsia"/>
                <w:color w:val="333333"/>
              </w:rPr>
              <w:t>So that I can utilize data automatically in internal and external reporting</w:t>
            </w:r>
          </w:p>
          <w:p w:rsidR="761B2E52" w:rsidP="2B076BDB" w:rsidRDefault="761B2E52" w14:paraId="72F14435" w14:textId="289BCC36">
            <w:pPr>
              <w:pStyle w:val="BodyText"/>
              <w:rPr>
                <w:rFonts w:eastAsia="Cambria"/>
              </w:rPr>
            </w:pPr>
          </w:p>
          <w:p w:rsidR="761B2E52" w:rsidP="2B076BDB" w:rsidRDefault="0BA7A152" w14:paraId="1B54D4AB" w14:textId="6DFEAE60">
            <w:pPr>
              <w:pStyle w:val="BodyText"/>
              <w:rPr>
                <w:rFonts w:eastAsia="Cambria"/>
                <w:b/>
                <w:bCs/>
                <w:color w:val="000000" w:themeColor="text1"/>
              </w:rPr>
            </w:pPr>
            <w:r w:rsidRPr="2B076BDB">
              <w:rPr>
                <w:b/>
                <w:bCs/>
                <w:lang w:val="en-GB"/>
              </w:rPr>
              <w:t>Acceptance Criteria</w:t>
            </w:r>
          </w:p>
          <w:p w:rsidR="761B2E52" w:rsidP="2B076BDB" w:rsidRDefault="0BA7A152" w14:paraId="305C89C8" w14:textId="28F21DE5">
            <w:pPr>
              <w:pStyle w:val="BodyText"/>
              <w:rPr>
                <w:rFonts w:eastAsia="Cambria"/>
                <w:color w:val="000000" w:themeColor="text1"/>
              </w:rPr>
            </w:pPr>
            <w:r w:rsidRPr="2B076BDB">
              <w:rPr>
                <w:lang w:val="en-GB"/>
              </w:rPr>
              <w:t xml:space="preserve">Implementation of an API to read </w:t>
            </w:r>
            <w:r w:rsidRPr="2B076BDB" w:rsidR="2B076BDB">
              <w:rPr>
                <w:color w:val="333333"/>
                <w:lang w:val="en-GB"/>
              </w:rPr>
              <w:t xml:space="preserve">forecasted </w:t>
            </w:r>
            <w:r w:rsidRPr="2B076BDB">
              <w:rPr>
                <w:lang w:val="en-GB"/>
              </w:rPr>
              <w:t>CH4 data as follows:</w:t>
            </w:r>
          </w:p>
          <w:p w:rsidR="761B2E52" w:rsidP="2B076BDB" w:rsidRDefault="0BA7A152" w14:paraId="3B8B5FCA" w14:textId="055D445E">
            <w:pPr>
              <w:pStyle w:val="BodyText"/>
              <w:numPr>
                <w:ilvl w:val="0"/>
                <w:numId w:val="4"/>
              </w:numPr>
              <w:rPr>
                <w:rFonts w:asciiTheme="minorHAnsi" w:hAnsiTheme="minorHAnsi" w:eastAsiaTheme="minorEastAsia"/>
                <w:color w:val="000000" w:themeColor="text1"/>
              </w:rPr>
            </w:pPr>
            <w:r w:rsidRPr="2B076BDB">
              <w:rPr>
                <w:lang w:val="en-GB"/>
              </w:rPr>
              <w:t>CH4 emission total (tonnes)</w:t>
            </w:r>
          </w:p>
          <w:p w:rsidR="761B2E52" w:rsidP="2B076BDB" w:rsidRDefault="0BA7A152" w14:paraId="62652D85" w14:textId="0F72F75C">
            <w:pPr>
              <w:pStyle w:val="BodyText"/>
              <w:numPr>
                <w:ilvl w:val="1"/>
                <w:numId w:val="4"/>
              </w:numPr>
              <w:rPr>
                <w:rFonts w:asciiTheme="minorHAnsi" w:hAnsiTheme="minorHAnsi" w:eastAsiaTheme="minorEastAsia"/>
                <w:color w:val="000000" w:themeColor="text1"/>
              </w:rPr>
            </w:pPr>
            <w:r w:rsidRPr="2B076BDB">
              <w:rPr>
                <w:lang w:val="en-GB"/>
              </w:rPr>
              <w:t>CH4 emission from production</w:t>
            </w:r>
          </w:p>
          <w:p w:rsidR="761B2E52" w:rsidP="2B076BDB" w:rsidRDefault="0BA7A152" w14:paraId="5B64E124" w14:textId="1731BDA9">
            <w:pPr>
              <w:pStyle w:val="BodyText"/>
              <w:numPr>
                <w:ilvl w:val="1"/>
                <w:numId w:val="4"/>
              </w:numPr>
              <w:rPr>
                <w:rFonts w:asciiTheme="minorHAnsi" w:hAnsiTheme="minorHAnsi" w:eastAsiaTheme="minorEastAsia"/>
                <w:color w:val="000000" w:themeColor="text1"/>
              </w:rPr>
            </w:pPr>
            <w:r w:rsidRPr="2B076BDB">
              <w:rPr>
                <w:lang w:val="en-GB"/>
              </w:rPr>
              <w:t>CH4 emission from mobile units</w:t>
            </w:r>
          </w:p>
          <w:p w:rsidR="761B2E52" w:rsidP="2B076BDB" w:rsidRDefault="761B2E52" w14:paraId="2932220B" w14:textId="3C3821F6">
            <w:pPr>
              <w:pStyle w:val="BodyText"/>
              <w:rPr>
                <w:rFonts w:eastAsia="Cambria"/>
                <w:lang w:val="en-GB"/>
              </w:rPr>
            </w:pPr>
          </w:p>
        </w:tc>
      </w:tr>
      <w:tr w:rsidR="761B2E52" w:rsidTr="78DB9D85" w14:paraId="4EBE4D70" w14:textId="77777777">
        <w:tc>
          <w:tcPr>
            <w:tcW w:w="705" w:type="dxa"/>
            <w:shd w:val="clear" w:color="auto" w:fill="D9D9D9" w:themeFill="background1" w:themeFillShade="D9"/>
            <w:tcMar/>
          </w:tcPr>
          <w:p w:rsidR="761B2E52" w:rsidP="761B2E52" w:rsidRDefault="761B2E52" w14:paraId="72030403" w14:textId="07E18B55">
            <w:pPr>
              <w:pStyle w:val="BodyText"/>
              <w:rPr>
                <w:rFonts w:eastAsia="Cambria"/>
                <w:lang w:val="en-GB"/>
              </w:rPr>
            </w:pPr>
            <w:r w:rsidRPr="761B2E52">
              <w:rPr>
                <w:rFonts w:eastAsia="Cambria"/>
                <w:lang w:val="en-GB"/>
              </w:rPr>
              <w:t>3.6</w:t>
            </w:r>
          </w:p>
        </w:tc>
        <w:tc>
          <w:tcPr>
            <w:tcW w:w="945" w:type="dxa"/>
            <w:shd w:val="clear" w:color="auto" w:fill="D9D9D9" w:themeFill="background1" w:themeFillShade="D9"/>
            <w:tcMar/>
          </w:tcPr>
          <w:p w:rsidR="761B2E52" w:rsidP="761B2E52" w:rsidRDefault="761B2E52" w14:paraId="3BCB241F" w14:textId="1D33D60B">
            <w:pPr>
              <w:pStyle w:val="BodyText"/>
              <w:rPr>
                <w:rFonts w:eastAsia="Cambria"/>
                <w:lang w:val="en-GB"/>
              </w:rPr>
            </w:pPr>
            <w:r w:rsidRPr="761B2E52">
              <w:rPr>
                <w:rFonts w:eastAsia="Cambria"/>
                <w:lang w:val="en-GB"/>
              </w:rPr>
              <w:t>Could have</w:t>
            </w:r>
          </w:p>
          <w:p w:rsidR="761B2E52" w:rsidP="761B2E52" w:rsidRDefault="761B2E52" w14:paraId="00E25A94" w14:textId="1FBD3C93">
            <w:pPr>
              <w:pStyle w:val="BodyText"/>
              <w:rPr>
                <w:rFonts w:eastAsia="Cambria"/>
                <w:lang w:val="en-GB"/>
              </w:rPr>
            </w:pPr>
          </w:p>
        </w:tc>
        <w:tc>
          <w:tcPr>
            <w:tcW w:w="7125" w:type="dxa"/>
            <w:shd w:val="clear" w:color="auto" w:fill="D9D9D9" w:themeFill="background1" w:themeFillShade="D9"/>
            <w:tcMar/>
          </w:tcPr>
          <w:p w:rsidR="0BA7A152" w:rsidP="2B076BDB" w:rsidRDefault="0BA7A152" w14:paraId="1965F2A5" w14:textId="2C4171E0">
            <w:pPr>
              <w:pStyle w:val="BodyText"/>
              <w:rPr>
                <w:rFonts w:eastAsia="Cambria"/>
                <w:b/>
                <w:bCs/>
                <w:lang w:val="en-GB"/>
              </w:rPr>
            </w:pPr>
            <w:r w:rsidRPr="2B076BDB">
              <w:rPr>
                <w:rFonts w:eastAsiaTheme="minorEastAsia"/>
                <w:b/>
                <w:bCs/>
                <w:lang w:val="en-GB"/>
              </w:rPr>
              <w:t>Ep</w:t>
            </w:r>
            <w:r w:rsidRPr="2B076BDB" w:rsidR="2B076BDB">
              <w:rPr>
                <w:rFonts w:eastAsiaTheme="minorEastAsia"/>
                <w:b/>
                <w:bCs/>
                <w:lang w:val="en-GB"/>
              </w:rPr>
              <w:t>ic</w:t>
            </w:r>
          </w:p>
          <w:p w:rsidR="761B2E52" w:rsidP="2B076BDB" w:rsidRDefault="1366C449" w14:paraId="21324CA3" w14:textId="696FA92D">
            <w:pPr>
              <w:pStyle w:val="BodyText"/>
              <w:rPr>
                <w:rFonts w:eastAsiaTheme="minorEastAsia"/>
                <w:lang w:val="en-GB"/>
              </w:rPr>
            </w:pPr>
            <w:r w:rsidRPr="2B076BDB">
              <w:rPr>
                <w:rFonts w:eastAsiaTheme="minorEastAsia"/>
                <w:lang w:val="en-GB"/>
              </w:rPr>
              <w:t xml:space="preserve">As a partner </w:t>
            </w:r>
          </w:p>
          <w:p w:rsidR="761B2E52" w:rsidP="2B076BDB" w:rsidRDefault="1366C449" w14:paraId="38CF0CCD" w14:textId="5E98F910">
            <w:pPr>
              <w:pStyle w:val="BodyText"/>
              <w:rPr>
                <w:rFonts w:eastAsiaTheme="minorEastAsia"/>
                <w:lang w:val="en-GB"/>
              </w:rPr>
            </w:pPr>
            <w:r w:rsidRPr="2B076BDB">
              <w:rPr>
                <w:rFonts w:eastAsiaTheme="minorEastAsia"/>
                <w:lang w:val="en-GB"/>
              </w:rPr>
              <w:t>I would like to visualize forecasted emission data</w:t>
            </w:r>
          </w:p>
          <w:p w:rsidR="761B2E52" w:rsidP="761B2E52" w:rsidRDefault="761B2E52" w14:paraId="0C3E24D9" w14:textId="0DDE0129">
            <w:pPr>
              <w:pStyle w:val="BodyText"/>
              <w:rPr>
                <w:rFonts w:eastAsiaTheme="minorEastAsia"/>
                <w:lang w:val="en-GB"/>
              </w:rPr>
            </w:pPr>
          </w:p>
        </w:tc>
      </w:tr>
      <w:tr w:rsidR="761B2E52" w:rsidTr="78DB9D85" w14:paraId="548D0F22" w14:textId="77777777">
        <w:tc>
          <w:tcPr>
            <w:tcW w:w="705" w:type="dxa"/>
            <w:tcMar/>
          </w:tcPr>
          <w:p w:rsidR="761B2E52" w:rsidP="761B2E52" w:rsidRDefault="761B2E52" w14:paraId="3D11610C" w14:textId="14F6320B">
            <w:pPr>
              <w:pStyle w:val="BodyText"/>
              <w:rPr>
                <w:rFonts w:eastAsia="Cambria"/>
                <w:lang w:val="en-GB"/>
              </w:rPr>
            </w:pPr>
            <w:r w:rsidRPr="761B2E52">
              <w:rPr>
                <w:rFonts w:eastAsia="Cambria"/>
                <w:lang w:val="en-GB"/>
              </w:rPr>
              <w:t>3.6.1</w:t>
            </w:r>
          </w:p>
        </w:tc>
        <w:tc>
          <w:tcPr>
            <w:tcW w:w="945" w:type="dxa"/>
            <w:tcMar/>
          </w:tcPr>
          <w:p w:rsidR="761B2E52" w:rsidP="761B2E52" w:rsidRDefault="761B2E52" w14:paraId="73DB2430" w14:textId="1D33D60B">
            <w:pPr>
              <w:pStyle w:val="BodyText"/>
              <w:rPr>
                <w:rFonts w:eastAsia="Cambria"/>
                <w:lang w:val="en-GB"/>
              </w:rPr>
            </w:pPr>
            <w:r w:rsidRPr="761B2E52">
              <w:rPr>
                <w:rFonts w:eastAsia="Cambria"/>
                <w:lang w:val="en-GB"/>
              </w:rPr>
              <w:t>Could have</w:t>
            </w:r>
          </w:p>
          <w:p w:rsidR="761B2E52" w:rsidP="761B2E52" w:rsidRDefault="761B2E52" w14:paraId="72566661" w14:textId="2DBE4644">
            <w:pPr>
              <w:pStyle w:val="BodyText"/>
              <w:rPr>
                <w:rFonts w:eastAsia="Cambria"/>
                <w:lang w:val="en-GB"/>
              </w:rPr>
            </w:pPr>
          </w:p>
        </w:tc>
        <w:tc>
          <w:tcPr>
            <w:tcW w:w="7125" w:type="dxa"/>
            <w:tcMar/>
          </w:tcPr>
          <w:p w:rsidR="097F6E81" w:rsidP="761B2E52" w:rsidRDefault="0BA7A152" w14:paraId="7EC8729C" w14:textId="21083B49">
            <w:pPr>
              <w:pStyle w:val="BodyText"/>
              <w:rPr>
                <w:rFonts w:eastAsia="Cambria"/>
                <w:b/>
                <w:bCs/>
                <w:color w:val="000000" w:themeColor="text1"/>
              </w:rPr>
            </w:pPr>
            <w:r w:rsidRPr="2B076BDB">
              <w:rPr>
                <w:b/>
                <w:bCs/>
                <w:lang w:val="en-GB"/>
              </w:rPr>
              <w:t>User Story</w:t>
            </w:r>
          </w:p>
          <w:p w:rsidR="761B2E52" w:rsidP="2B076BDB" w:rsidRDefault="2B076BDB" w14:paraId="6A9D0E53" w14:textId="5F92D7C2">
            <w:pPr>
              <w:pStyle w:val="BodyText"/>
              <w:rPr>
                <w:rFonts w:eastAsiaTheme="minorEastAsia"/>
                <w:lang w:val="en-GB"/>
              </w:rPr>
            </w:pPr>
            <w:r w:rsidRPr="2B076BDB">
              <w:rPr>
                <w:rFonts w:eastAsiaTheme="minorEastAsia"/>
                <w:lang w:val="en-GB"/>
              </w:rPr>
              <w:t xml:space="preserve">As a partner </w:t>
            </w:r>
          </w:p>
          <w:p w:rsidR="731D05C1" w:rsidP="01F4952F" w:rsidRDefault="731D05C1" w14:paraId="365CE84A" w14:textId="44812C2A">
            <w:pPr>
              <w:pStyle w:val="BodyText"/>
              <w:rPr>
                <w:rFonts w:eastAsiaTheme="minorEastAsia"/>
                <w:lang w:val="en-GB"/>
              </w:rPr>
            </w:pPr>
            <w:r w:rsidRPr="01F4952F">
              <w:rPr>
                <w:rFonts w:eastAsiaTheme="minorEastAsia"/>
                <w:lang w:val="en-GB"/>
              </w:rPr>
              <w:t>I would like a visual overview of forecasted emission data</w:t>
            </w:r>
          </w:p>
          <w:p w:rsidR="731D05C1" w:rsidP="01F4952F" w:rsidRDefault="731D05C1" w14:paraId="4928A844" w14:textId="68AF022C">
            <w:pPr>
              <w:pStyle w:val="BodyText"/>
              <w:rPr>
                <w:rFonts w:eastAsia="Cambria"/>
                <w:lang w:val="en-GB"/>
              </w:rPr>
            </w:pPr>
            <w:r w:rsidRPr="01F4952F">
              <w:rPr>
                <w:rFonts w:eastAsiaTheme="minorEastAsia"/>
                <w:lang w:val="en-GB"/>
              </w:rPr>
              <w:t>So that I can easily understand the underlying data</w:t>
            </w:r>
          </w:p>
          <w:p w:rsidR="761B2E52" w:rsidP="2B076BDB" w:rsidRDefault="761B2E52" w14:paraId="0FAADFB1" w14:textId="2D42C9DA">
            <w:pPr>
              <w:pStyle w:val="BodyText"/>
              <w:rPr>
                <w:b/>
                <w:bCs/>
                <w:lang w:val="en-GB"/>
              </w:rPr>
            </w:pPr>
          </w:p>
          <w:p w:rsidR="761B2E52" w:rsidP="2B076BDB" w:rsidRDefault="6FFED1F4" w14:paraId="2B4C1B60" w14:textId="68776148">
            <w:pPr>
              <w:pStyle w:val="BodyText"/>
              <w:rPr>
                <w:rFonts w:eastAsia="Cambria"/>
                <w:b/>
                <w:bCs/>
                <w:color w:val="000000" w:themeColor="text1"/>
              </w:rPr>
            </w:pPr>
            <w:r w:rsidRPr="01F4952F">
              <w:rPr>
                <w:b/>
                <w:bCs/>
                <w:lang w:val="en-GB"/>
              </w:rPr>
              <w:t>Acceptance Criteria</w:t>
            </w:r>
          </w:p>
          <w:p w:rsidR="761B2E52" w:rsidP="2B076BDB" w:rsidRDefault="6FFED1F4" w14:paraId="4C191D52" w14:textId="5D9143E8">
            <w:pPr>
              <w:pStyle w:val="BodyText"/>
              <w:rPr>
                <w:lang w:val="en-GB"/>
              </w:rPr>
            </w:pPr>
            <w:r w:rsidRPr="01F4952F">
              <w:rPr>
                <w:lang w:val="en-GB"/>
              </w:rPr>
              <w:t xml:space="preserve">Visual overview of </w:t>
            </w:r>
            <w:r w:rsidRPr="01F4952F" w:rsidR="731D05C1">
              <w:rPr>
                <w:rFonts w:eastAsiaTheme="minorEastAsia"/>
                <w:lang w:val="en-GB"/>
              </w:rPr>
              <w:t xml:space="preserve">forecasted </w:t>
            </w:r>
            <w:r w:rsidRPr="01F4952F">
              <w:rPr>
                <w:lang w:val="en-GB"/>
              </w:rPr>
              <w:t>emission data is displayed:</w:t>
            </w:r>
          </w:p>
          <w:p w:rsidR="761B2E52" w:rsidP="2B076BDB" w:rsidRDefault="0BA7A152" w14:paraId="54F77F9F" w14:textId="44E8B3DA">
            <w:pPr>
              <w:pStyle w:val="BodyText"/>
              <w:numPr>
                <w:ilvl w:val="0"/>
                <w:numId w:val="5"/>
              </w:numPr>
              <w:rPr>
                <w:rFonts w:asciiTheme="minorHAnsi" w:hAnsiTheme="minorHAnsi" w:eastAsiaTheme="minorEastAsia"/>
                <w:color w:val="000000" w:themeColor="text1"/>
              </w:rPr>
            </w:pPr>
            <w:r w:rsidRPr="2B076BDB">
              <w:rPr>
                <w:lang w:val="en-GB"/>
              </w:rPr>
              <w:t>CO2 emission total (tonnes)</w:t>
            </w:r>
          </w:p>
          <w:p w:rsidR="761B2E52" w:rsidP="2B076BDB" w:rsidRDefault="0BA7A152" w14:paraId="2D1D8A6A" w14:textId="03DB3BBF">
            <w:pPr>
              <w:pStyle w:val="BodyText"/>
              <w:numPr>
                <w:ilvl w:val="1"/>
                <w:numId w:val="5"/>
              </w:numPr>
              <w:rPr>
                <w:rFonts w:asciiTheme="minorHAnsi" w:hAnsiTheme="minorHAnsi" w:eastAsiaTheme="minorEastAsia"/>
                <w:color w:val="000000" w:themeColor="text1"/>
              </w:rPr>
            </w:pPr>
            <w:r w:rsidRPr="2B076BDB">
              <w:rPr>
                <w:lang w:val="en-GB"/>
              </w:rPr>
              <w:t>CO2 emission from production</w:t>
            </w:r>
          </w:p>
          <w:p w:rsidR="761B2E52" w:rsidP="2B076BDB" w:rsidRDefault="0BA7A152" w14:paraId="09131DD0" w14:textId="0FCA661E">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30EF4F00" w14:textId="1A19ECD4">
            <w:pPr>
              <w:pStyle w:val="BodyText"/>
              <w:numPr>
                <w:ilvl w:val="2"/>
                <w:numId w:val="5"/>
              </w:numPr>
              <w:rPr>
                <w:rFonts w:asciiTheme="minorHAnsi" w:hAnsiTheme="minorHAnsi" w:eastAsiaTheme="minorEastAsia"/>
                <w:color w:val="000000" w:themeColor="text1"/>
              </w:rPr>
            </w:pPr>
            <w:r w:rsidRPr="2B076BDB">
              <w:rPr>
                <w:lang w:val="en-GB"/>
              </w:rPr>
              <w:t>Flaring (gas)</w:t>
            </w:r>
          </w:p>
          <w:p w:rsidR="761B2E52" w:rsidP="2B076BDB" w:rsidRDefault="0BA7A152" w14:paraId="58B516B9" w14:textId="17ED5620">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0BA7A152" w14:paraId="16E39234" w14:textId="703DB77C">
            <w:pPr>
              <w:pStyle w:val="BodyText"/>
              <w:numPr>
                <w:ilvl w:val="1"/>
                <w:numId w:val="5"/>
              </w:numPr>
              <w:rPr>
                <w:rFonts w:asciiTheme="minorHAnsi" w:hAnsiTheme="minorHAnsi" w:eastAsiaTheme="minorEastAsia"/>
                <w:color w:val="000000" w:themeColor="text1"/>
              </w:rPr>
            </w:pPr>
            <w:r w:rsidRPr="2B076BDB">
              <w:rPr>
                <w:lang w:val="en-GB"/>
              </w:rPr>
              <w:t>CO2 emission from mobile units</w:t>
            </w:r>
          </w:p>
          <w:p w:rsidR="761B2E52" w:rsidP="2B076BDB" w:rsidRDefault="0BA7A152" w14:paraId="51AD0E61" w14:textId="55032F95">
            <w:pPr>
              <w:pStyle w:val="BodyText"/>
              <w:numPr>
                <w:ilvl w:val="2"/>
                <w:numId w:val="5"/>
              </w:numPr>
              <w:rPr>
                <w:rFonts w:asciiTheme="minorHAnsi" w:hAnsiTheme="minorHAnsi" w:eastAsiaTheme="minorEastAsia"/>
                <w:color w:val="000000" w:themeColor="text1"/>
              </w:rPr>
            </w:pPr>
            <w:r w:rsidRPr="2B076BDB">
              <w:rPr>
                <w:lang w:val="en-GB"/>
              </w:rPr>
              <w:t>Fuel gas</w:t>
            </w:r>
          </w:p>
          <w:p w:rsidR="761B2E52" w:rsidP="2B076BDB" w:rsidRDefault="0BA7A152" w14:paraId="69258C86" w14:textId="2851E727">
            <w:pPr>
              <w:pStyle w:val="BodyText"/>
              <w:numPr>
                <w:ilvl w:val="2"/>
                <w:numId w:val="5"/>
              </w:numPr>
              <w:rPr>
                <w:rFonts w:asciiTheme="minorHAnsi" w:hAnsiTheme="minorHAnsi" w:eastAsiaTheme="minorEastAsia"/>
                <w:color w:val="000000" w:themeColor="text1"/>
              </w:rPr>
            </w:pPr>
            <w:r w:rsidRPr="2B076BDB">
              <w:rPr>
                <w:lang w:val="en-GB"/>
              </w:rPr>
              <w:t>Flaring (gas, oil)</w:t>
            </w:r>
          </w:p>
          <w:p w:rsidR="761B2E52" w:rsidP="2B076BDB" w:rsidRDefault="0BA7A152" w14:paraId="0A1229F5" w14:textId="1DB0EB58">
            <w:pPr>
              <w:pStyle w:val="BodyText"/>
              <w:numPr>
                <w:ilvl w:val="2"/>
                <w:numId w:val="5"/>
              </w:numPr>
              <w:rPr>
                <w:rFonts w:asciiTheme="minorHAnsi" w:hAnsiTheme="minorHAnsi" w:eastAsiaTheme="minorEastAsia"/>
                <w:color w:val="000000" w:themeColor="text1"/>
              </w:rPr>
            </w:pPr>
            <w:r w:rsidRPr="2B076BDB">
              <w:rPr>
                <w:lang w:val="en-GB"/>
              </w:rPr>
              <w:t>Diesel</w:t>
            </w:r>
          </w:p>
          <w:p w:rsidR="761B2E52" w:rsidP="2B076BDB" w:rsidRDefault="0BA7A152" w14:paraId="4BA09E83" w14:textId="6AC27991">
            <w:pPr>
              <w:pStyle w:val="BodyText"/>
              <w:numPr>
                <w:ilvl w:val="0"/>
                <w:numId w:val="4"/>
              </w:numPr>
              <w:rPr>
                <w:rFonts w:asciiTheme="minorHAnsi" w:hAnsiTheme="minorHAnsi" w:eastAsiaTheme="minorEastAsia"/>
                <w:color w:val="000000" w:themeColor="text1"/>
              </w:rPr>
            </w:pPr>
            <w:r w:rsidRPr="2B076BDB">
              <w:rPr>
                <w:lang w:val="en-GB"/>
              </w:rPr>
              <w:t>NOX emission total (tonnes)</w:t>
            </w:r>
          </w:p>
          <w:p w:rsidR="761B2E52" w:rsidP="2B076BDB" w:rsidRDefault="0BA7A152" w14:paraId="64FDA7C3" w14:textId="25791ADF">
            <w:pPr>
              <w:pStyle w:val="BodyText"/>
              <w:numPr>
                <w:ilvl w:val="1"/>
                <w:numId w:val="4"/>
              </w:numPr>
              <w:rPr>
                <w:rFonts w:asciiTheme="minorHAnsi" w:hAnsiTheme="minorHAnsi" w:eastAsiaTheme="minorEastAsia"/>
                <w:color w:val="000000" w:themeColor="text1"/>
              </w:rPr>
            </w:pPr>
            <w:r w:rsidRPr="2B076BDB">
              <w:rPr>
                <w:lang w:val="en-GB"/>
              </w:rPr>
              <w:t>NOX emission from production</w:t>
            </w:r>
          </w:p>
          <w:p w:rsidR="761B2E52" w:rsidP="2B076BDB" w:rsidRDefault="0BA7A152" w14:paraId="7B9EEEE4" w14:textId="0FCA661E">
            <w:pPr>
              <w:pStyle w:val="BodyText"/>
              <w:numPr>
                <w:ilvl w:val="2"/>
                <w:numId w:val="4"/>
              </w:numPr>
              <w:rPr>
                <w:rFonts w:asciiTheme="minorHAnsi" w:hAnsiTheme="minorHAnsi" w:eastAsiaTheme="minorEastAsia"/>
                <w:color w:val="000000" w:themeColor="text1"/>
              </w:rPr>
            </w:pPr>
            <w:r w:rsidRPr="2B076BDB">
              <w:rPr>
                <w:lang w:val="en-GB"/>
              </w:rPr>
              <w:t>Fuel gas</w:t>
            </w:r>
          </w:p>
          <w:p w:rsidR="761B2E52" w:rsidP="2B076BDB" w:rsidRDefault="0BA7A152" w14:paraId="5610C6AF" w14:textId="1A19ECD4">
            <w:pPr>
              <w:pStyle w:val="BodyText"/>
              <w:numPr>
                <w:ilvl w:val="2"/>
                <w:numId w:val="4"/>
              </w:numPr>
              <w:rPr>
                <w:rFonts w:asciiTheme="minorHAnsi" w:hAnsiTheme="minorHAnsi" w:eastAsiaTheme="minorEastAsia"/>
                <w:color w:val="000000" w:themeColor="text1"/>
              </w:rPr>
            </w:pPr>
            <w:r w:rsidRPr="2B076BDB">
              <w:rPr>
                <w:lang w:val="en-GB"/>
              </w:rPr>
              <w:t>Flaring (gas)</w:t>
            </w:r>
          </w:p>
          <w:p w:rsidR="761B2E52" w:rsidP="2B076BDB" w:rsidRDefault="0BA7A152" w14:paraId="6BF599C9" w14:textId="17ED5620">
            <w:pPr>
              <w:pStyle w:val="BodyText"/>
              <w:numPr>
                <w:ilvl w:val="2"/>
                <w:numId w:val="4"/>
              </w:numPr>
              <w:rPr>
                <w:rFonts w:asciiTheme="minorHAnsi" w:hAnsiTheme="minorHAnsi" w:eastAsiaTheme="minorEastAsia"/>
                <w:color w:val="000000" w:themeColor="text1"/>
              </w:rPr>
            </w:pPr>
            <w:r w:rsidRPr="2B076BDB">
              <w:rPr>
                <w:lang w:val="en-GB"/>
              </w:rPr>
              <w:t>Diesel</w:t>
            </w:r>
          </w:p>
          <w:p w:rsidR="761B2E52" w:rsidP="2B076BDB" w:rsidRDefault="0BA7A152" w14:paraId="249FBD4C" w14:textId="10200511">
            <w:pPr>
              <w:pStyle w:val="BodyText"/>
              <w:numPr>
                <w:ilvl w:val="1"/>
                <w:numId w:val="4"/>
              </w:numPr>
              <w:rPr>
                <w:rFonts w:asciiTheme="minorHAnsi" w:hAnsiTheme="minorHAnsi" w:eastAsiaTheme="minorEastAsia"/>
                <w:color w:val="000000" w:themeColor="text1"/>
              </w:rPr>
            </w:pPr>
            <w:r w:rsidRPr="2B076BDB">
              <w:rPr>
                <w:lang w:val="en-GB"/>
              </w:rPr>
              <w:t>NOX emission from mobile units</w:t>
            </w:r>
          </w:p>
          <w:p w:rsidR="761B2E52" w:rsidP="2B076BDB" w:rsidRDefault="0BA7A152" w14:paraId="3B0169AA" w14:textId="55032F95">
            <w:pPr>
              <w:pStyle w:val="BodyText"/>
              <w:numPr>
                <w:ilvl w:val="2"/>
                <w:numId w:val="4"/>
              </w:numPr>
              <w:rPr>
                <w:rFonts w:asciiTheme="minorHAnsi" w:hAnsiTheme="minorHAnsi" w:eastAsiaTheme="minorEastAsia"/>
                <w:color w:val="000000" w:themeColor="text1"/>
              </w:rPr>
            </w:pPr>
            <w:r w:rsidRPr="2B076BDB">
              <w:rPr>
                <w:lang w:val="en-GB"/>
              </w:rPr>
              <w:t>Fuel gas</w:t>
            </w:r>
          </w:p>
          <w:p w:rsidR="761B2E52" w:rsidP="2B076BDB" w:rsidRDefault="0BA7A152" w14:paraId="01C91DEF" w14:textId="2851E727">
            <w:pPr>
              <w:pStyle w:val="BodyText"/>
              <w:numPr>
                <w:ilvl w:val="2"/>
                <w:numId w:val="4"/>
              </w:numPr>
              <w:rPr>
                <w:rFonts w:asciiTheme="minorHAnsi" w:hAnsiTheme="minorHAnsi" w:eastAsiaTheme="minorEastAsia"/>
                <w:color w:val="000000" w:themeColor="text1"/>
              </w:rPr>
            </w:pPr>
            <w:r w:rsidRPr="2B076BDB">
              <w:rPr>
                <w:lang w:val="en-GB"/>
              </w:rPr>
              <w:lastRenderedPageBreak/>
              <w:t>Flaring (gas, oil)</w:t>
            </w:r>
          </w:p>
          <w:p w:rsidR="761B2E52" w:rsidP="2B076BDB" w:rsidRDefault="0BA7A152" w14:paraId="7AD0B761" w14:textId="2749D530">
            <w:pPr>
              <w:pStyle w:val="BodyText"/>
              <w:numPr>
                <w:ilvl w:val="2"/>
                <w:numId w:val="4"/>
              </w:numPr>
              <w:rPr>
                <w:rFonts w:asciiTheme="minorHAnsi" w:hAnsiTheme="minorHAnsi" w:eastAsiaTheme="minorEastAsia"/>
                <w:color w:val="000000" w:themeColor="text1"/>
              </w:rPr>
            </w:pPr>
            <w:r w:rsidRPr="2B076BDB">
              <w:rPr>
                <w:lang w:val="en-GB"/>
              </w:rPr>
              <w:t>Diesel</w:t>
            </w:r>
          </w:p>
          <w:p w:rsidR="761B2E52" w:rsidP="2B076BDB" w:rsidRDefault="0BA7A152" w14:paraId="7B8B2E8F" w14:textId="055D445E">
            <w:pPr>
              <w:pStyle w:val="BodyText"/>
              <w:numPr>
                <w:ilvl w:val="0"/>
                <w:numId w:val="4"/>
              </w:numPr>
              <w:rPr>
                <w:rFonts w:asciiTheme="minorHAnsi" w:hAnsiTheme="minorHAnsi" w:eastAsiaTheme="minorEastAsia"/>
                <w:color w:val="000000" w:themeColor="text1"/>
              </w:rPr>
            </w:pPr>
            <w:r w:rsidRPr="2B076BDB">
              <w:rPr>
                <w:lang w:val="en-GB"/>
              </w:rPr>
              <w:t>CH4 emission total (tonnes)</w:t>
            </w:r>
          </w:p>
          <w:p w:rsidR="761B2E52" w:rsidP="2B076BDB" w:rsidRDefault="0BA7A152" w14:paraId="1A57749B" w14:textId="0F72F75C">
            <w:pPr>
              <w:pStyle w:val="BodyText"/>
              <w:numPr>
                <w:ilvl w:val="1"/>
                <w:numId w:val="4"/>
              </w:numPr>
              <w:rPr>
                <w:rFonts w:asciiTheme="minorHAnsi" w:hAnsiTheme="minorHAnsi" w:eastAsiaTheme="minorEastAsia"/>
                <w:color w:val="000000" w:themeColor="text1"/>
              </w:rPr>
            </w:pPr>
            <w:r w:rsidRPr="2B076BDB">
              <w:rPr>
                <w:lang w:val="en-GB"/>
              </w:rPr>
              <w:t>CH4 emission from production</w:t>
            </w:r>
          </w:p>
          <w:p w:rsidR="761B2E52" w:rsidP="2B076BDB" w:rsidRDefault="0BA7A152" w14:paraId="5F08DB86" w14:textId="1731BDA9">
            <w:pPr>
              <w:pStyle w:val="BodyText"/>
              <w:numPr>
                <w:ilvl w:val="1"/>
                <w:numId w:val="4"/>
              </w:numPr>
              <w:rPr>
                <w:rFonts w:asciiTheme="minorHAnsi" w:hAnsiTheme="minorHAnsi" w:eastAsiaTheme="minorEastAsia"/>
                <w:color w:val="000000" w:themeColor="text1"/>
              </w:rPr>
            </w:pPr>
            <w:r w:rsidRPr="2B076BDB">
              <w:rPr>
                <w:lang w:val="en-GB"/>
              </w:rPr>
              <w:t>CH4 emission from mobile units</w:t>
            </w:r>
          </w:p>
          <w:p w:rsidR="761B2E52" w:rsidP="2B076BDB" w:rsidRDefault="761B2E52" w14:paraId="7A60F8B6" w14:textId="7BF36F3F">
            <w:pPr>
              <w:pStyle w:val="BodyText"/>
              <w:rPr>
                <w:rFonts w:eastAsia="Cambria"/>
                <w:b/>
                <w:bCs/>
                <w:lang w:val="en-GB"/>
              </w:rPr>
            </w:pPr>
          </w:p>
        </w:tc>
      </w:tr>
      <w:tr w:rsidR="761B2E52" w:rsidTr="78DB9D85" w14:paraId="612B3B0D" w14:textId="77777777">
        <w:tc>
          <w:tcPr>
            <w:tcW w:w="705" w:type="dxa"/>
            <w:tcMar/>
          </w:tcPr>
          <w:p w:rsidR="761B2E52" w:rsidP="761B2E52" w:rsidRDefault="761B2E52" w14:paraId="4144CF0A" w14:textId="347019C6">
            <w:pPr>
              <w:pStyle w:val="BodyText"/>
              <w:rPr>
                <w:rFonts w:eastAsia="Cambria"/>
                <w:lang w:val="en-GB"/>
              </w:rPr>
            </w:pPr>
            <w:r w:rsidRPr="761B2E52">
              <w:rPr>
                <w:rFonts w:eastAsia="Cambria"/>
                <w:lang w:val="en-GB"/>
              </w:rPr>
              <w:lastRenderedPageBreak/>
              <w:t>3.6.2</w:t>
            </w:r>
          </w:p>
        </w:tc>
        <w:tc>
          <w:tcPr>
            <w:tcW w:w="945" w:type="dxa"/>
            <w:tcMar/>
          </w:tcPr>
          <w:p w:rsidR="761B2E52" w:rsidP="761B2E52" w:rsidRDefault="761B2E52" w14:paraId="037DDA20" w14:textId="1D33D60B">
            <w:pPr>
              <w:pStyle w:val="BodyText"/>
              <w:rPr>
                <w:rFonts w:eastAsia="Cambria"/>
                <w:lang w:val="en-GB"/>
              </w:rPr>
            </w:pPr>
            <w:r w:rsidRPr="761B2E52">
              <w:rPr>
                <w:rFonts w:eastAsia="Cambria"/>
                <w:lang w:val="en-GB"/>
              </w:rPr>
              <w:t>Could have</w:t>
            </w:r>
          </w:p>
          <w:p w:rsidR="761B2E52" w:rsidP="761B2E52" w:rsidRDefault="761B2E52" w14:paraId="737886B8" w14:textId="53B84482">
            <w:pPr>
              <w:pStyle w:val="BodyText"/>
              <w:rPr>
                <w:rFonts w:eastAsia="Cambria"/>
                <w:lang w:val="en-GB"/>
              </w:rPr>
            </w:pPr>
          </w:p>
        </w:tc>
        <w:tc>
          <w:tcPr>
            <w:tcW w:w="7125" w:type="dxa"/>
            <w:tcMar/>
          </w:tcPr>
          <w:p w:rsidR="097F6E81" w:rsidP="761B2E52" w:rsidRDefault="0BA7A152" w14:paraId="096B8BBA" w14:textId="21083B49">
            <w:pPr>
              <w:pStyle w:val="BodyText"/>
              <w:rPr>
                <w:rFonts w:eastAsia="Cambria"/>
                <w:b/>
                <w:bCs/>
                <w:color w:val="000000" w:themeColor="text1"/>
              </w:rPr>
            </w:pPr>
            <w:r w:rsidRPr="2B076BDB">
              <w:rPr>
                <w:b/>
                <w:bCs/>
                <w:lang w:val="en-GB"/>
              </w:rPr>
              <w:t>User Story</w:t>
            </w:r>
          </w:p>
          <w:p w:rsidR="761B2E52" w:rsidP="2B076BDB" w:rsidRDefault="2B076BDB" w14:paraId="65454780" w14:textId="4A5D341B">
            <w:pPr>
              <w:pStyle w:val="BodyText"/>
              <w:rPr>
                <w:rFonts w:eastAsiaTheme="minorEastAsia"/>
                <w:lang w:val="en-GB"/>
              </w:rPr>
            </w:pPr>
            <w:r w:rsidRPr="2B076BDB">
              <w:rPr>
                <w:rFonts w:eastAsiaTheme="minorEastAsia"/>
                <w:lang w:val="en-GB"/>
              </w:rPr>
              <w:t xml:space="preserve">As a partner </w:t>
            </w:r>
          </w:p>
          <w:p w:rsidR="731D05C1" w:rsidP="01F4952F" w:rsidRDefault="731D05C1" w14:paraId="29023B09" w14:textId="37E9AD39">
            <w:pPr>
              <w:pStyle w:val="BodyText"/>
              <w:rPr>
                <w:rFonts w:eastAsiaTheme="minorEastAsia"/>
                <w:lang w:val="en-GB"/>
              </w:rPr>
            </w:pPr>
            <w:r w:rsidRPr="01F4952F">
              <w:rPr>
                <w:rFonts w:eastAsiaTheme="minorEastAsia"/>
                <w:lang w:val="en-GB"/>
              </w:rPr>
              <w:t>I would like to filter the visual overview of forecasted emission data</w:t>
            </w:r>
          </w:p>
          <w:p w:rsidR="731D05C1" w:rsidP="01F4952F" w:rsidRDefault="731D05C1" w14:paraId="0E3ED720" w14:textId="7BADE8A7">
            <w:pPr>
              <w:pStyle w:val="BodyText"/>
              <w:rPr>
                <w:rFonts w:eastAsia="Cambria"/>
                <w:lang w:val="en-GB"/>
              </w:rPr>
            </w:pPr>
            <w:r w:rsidRPr="01F4952F">
              <w:rPr>
                <w:rFonts w:eastAsiaTheme="minorEastAsia"/>
                <w:lang w:val="en-GB"/>
              </w:rPr>
              <w:t>So that I can work more efficiently</w:t>
            </w:r>
          </w:p>
          <w:p w:rsidR="01F4952F" w:rsidP="01F4952F" w:rsidRDefault="01F4952F" w14:paraId="08444E50" w14:textId="01C78E25">
            <w:pPr>
              <w:pStyle w:val="BodyText"/>
              <w:rPr>
                <w:rFonts w:eastAsia="Cambria"/>
                <w:lang w:val="en-GB"/>
              </w:rPr>
            </w:pPr>
          </w:p>
          <w:p w:rsidR="761B2E52" w:rsidP="2B076BDB" w:rsidRDefault="761B2E52" w14:paraId="3302791C" w14:textId="375A4FB2">
            <w:pPr>
              <w:pStyle w:val="BodyText"/>
              <w:rPr>
                <w:b/>
                <w:bCs/>
                <w:lang w:val="en-GB"/>
              </w:rPr>
            </w:pPr>
          </w:p>
          <w:p w:rsidR="761B2E52" w:rsidP="2B076BDB" w:rsidRDefault="6FFED1F4" w14:paraId="36C46A27" w14:textId="4CF2E48F">
            <w:pPr>
              <w:pStyle w:val="BodyText"/>
              <w:rPr>
                <w:rFonts w:eastAsia="Cambria"/>
                <w:b/>
                <w:bCs/>
                <w:color w:val="000000" w:themeColor="text1"/>
              </w:rPr>
            </w:pPr>
            <w:r w:rsidRPr="01F4952F">
              <w:rPr>
                <w:b/>
                <w:bCs/>
                <w:lang w:val="en-GB"/>
              </w:rPr>
              <w:t>Acceptance Criteria</w:t>
            </w:r>
          </w:p>
          <w:p w:rsidR="761B2E52" w:rsidP="2B076BDB" w:rsidRDefault="6FFED1F4" w14:paraId="6C6350F9" w14:textId="7B03040E">
            <w:pPr>
              <w:pStyle w:val="BodyText"/>
              <w:rPr>
                <w:rFonts w:eastAsia="Cambria"/>
                <w:color w:val="000000" w:themeColor="text1"/>
              </w:rPr>
            </w:pPr>
            <w:r w:rsidRPr="01F4952F">
              <w:rPr>
                <w:lang w:val="en-GB"/>
              </w:rPr>
              <w:t>Visual overview of f</w:t>
            </w:r>
            <w:r w:rsidRPr="01F4952F" w:rsidR="731D05C1">
              <w:rPr>
                <w:rFonts w:eastAsiaTheme="minorEastAsia"/>
                <w:lang w:val="en-GB"/>
              </w:rPr>
              <w:t xml:space="preserve">orecasted </w:t>
            </w:r>
            <w:r w:rsidRPr="01F4952F">
              <w:rPr>
                <w:lang w:val="en-GB"/>
              </w:rPr>
              <w:t>emission data can be filtered by:</w:t>
            </w:r>
          </w:p>
          <w:p w:rsidR="761B2E52" w:rsidP="2B076BDB" w:rsidRDefault="2B076BDB" w14:paraId="4203CC19" w14:textId="2E44C64B">
            <w:pPr>
              <w:pStyle w:val="BodyText"/>
              <w:numPr>
                <w:ilvl w:val="0"/>
                <w:numId w:val="1"/>
              </w:numPr>
              <w:rPr>
                <w:rFonts w:asciiTheme="minorHAnsi" w:hAnsiTheme="minorHAnsi" w:eastAsiaTheme="minorEastAsia"/>
                <w:lang w:val="en-GB"/>
              </w:rPr>
            </w:pPr>
            <w:r w:rsidRPr="2B076BDB">
              <w:rPr>
                <w:rFonts w:eastAsia="Cambria"/>
                <w:lang w:val="en-GB"/>
              </w:rPr>
              <w:t>License Name (according to NPD) [One, Selection, All]</w:t>
            </w:r>
          </w:p>
          <w:p w:rsidR="761B2E52" w:rsidP="2B076BDB" w:rsidRDefault="2B076BDB" w14:paraId="249ED15D" w14:textId="10F6B0A3">
            <w:pPr>
              <w:pStyle w:val="BodyText"/>
              <w:numPr>
                <w:ilvl w:val="0"/>
                <w:numId w:val="1"/>
              </w:numPr>
              <w:rPr>
                <w:lang w:val="en-GB"/>
              </w:rPr>
            </w:pPr>
            <w:r w:rsidRPr="2B076BDB">
              <w:rPr>
                <w:rFonts w:eastAsia="Cambria"/>
                <w:lang w:val="en-GB"/>
              </w:rPr>
              <w:t>Date Period</w:t>
            </w:r>
          </w:p>
          <w:p w:rsidR="761B2E52" w:rsidP="2B076BDB" w:rsidRDefault="2B076BDB" w14:paraId="1F8ACCCD" w14:textId="696CA70D">
            <w:pPr>
              <w:pStyle w:val="BodyText"/>
              <w:numPr>
                <w:ilvl w:val="1"/>
                <w:numId w:val="1"/>
              </w:numPr>
              <w:rPr>
                <w:lang w:val="en-GB"/>
              </w:rPr>
            </w:pPr>
            <w:r w:rsidRPr="2B076BDB">
              <w:rPr>
                <w:rFonts w:eastAsia="Cambria"/>
                <w:lang w:val="en-GB"/>
              </w:rPr>
              <w:t xml:space="preserve">From Month/Year </w:t>
            </w:r>
          </w:p>
          <w:p w:rsidR="761B2E52" w:rsidP="2B076BDB" w:rsidRDefault="2B076BDB" w14:paraId="12466086" w14:textId="6FDEC076">
            <w:pPr>
              <w:pStyle w:val="BodyText"/>
              <w:numPr>
                <w:ilvl w:val="1"/>
                <w:numId w:val="1"/>
              </w:numPr>
              <w:rPr>
                <w:lang w:val="en-GB"/>
              </w:rPr>
            </w:pPr>
            <w:r w:rsidRPr="2B076BDB">
              <w:rPr>
                <w:rFonts w:eastAsia="Cambria"/>
                <w:lang w:val="en-GB"/>
              </w:rPr>
              <w:t>To Month/Year</w:t>
            </w:r>
          </w:p>
          <w:p w:rsidR="761B2E52" w:rsidP="2B076BDB" w:rsidRDefault="731D05C1" w14:paraId="475969C3" w14:textId="2D926E90">
            <w:pPr>
              <w:pStyle w:val="BodyText"/>
              <w:numPr>
                <w:ilvl w:val="0"/>
                <w:numId w:val="1"/>
              </w:numPr>
              <w:rPr>
                <w:lang w:val="en-GB"/>
              </w:rPr>
            </w:pPr>
            <w:r w:rsidRPr="01F4952F">
              <w:rPr>
                <w:rFonts w:eastAsia="Cambria"/>
                <w:lang w:val="en-GB"/>
              </w:rPr>
              <w:t>Emission type</w:t>
            </w:r>
          </w:p>
          <w:p w:rsidR="761B2E52" w:rsidP="2B076BDB" w:rsidRDefault="2B076BDB" w14:paraId="3BA2621A" w14:textId="20C01CC5">
            <w:pPr>
              <w:pStyle w:val="BodyText"/>
              <w:numPr>
                <w:ilvl w:val="1"/>
                <w:numId w:val="1"/>
              </w:numPr>
              <w:rPr>
                <w:lang w:val="en-GB"/>
              </w:rPr>
            </w:pPr>
            <w:r w:rsidRPr="2B076BDB">
              <w:rPr>
                <w:rFonts w:eastAsia="Cambria"/>
                <w:lang w:val="en-GB"/>
              </w:rPr>
              <w:t>CO2</w:t>
            </w:r>
          </w:p>
          <w:p w:rsidR="761B2E52" w:rsidP="2B076BDB" w:rsidRDefault="2B076BDB" w14:paraId="4ADB72D5" w14:textId="3471251F">
            <w:pPr>
              <w:pStyle w:val="BodyText"/>
              <w:numPr>
                <w:ilvl w:val="1"/>
                <w:numId w:val="1"/>
              </w:numPr>
              <w:rPr>
                <w:lang w:val="en-GB"/>
              </w:rPr>
            </w:pPr>
            <w:r w:rsidRPr="2B076BDB">
              <w:rPr>
                <w:rFonts w:eastAsia="Cambria"/>
                <w:lang w:val="en-GB"/>
              </w:rPr>
              <w:t>NOX</w:t>
            </w:r>
          </w:p>
          <w:p w:rsidR="761B2E52" w:rsidP="2B076BDB" w:rsidRDefault="2B076BDB" w14:paraId="4D3E28CD" w14:textId="2B893EB3">
            <w:pPr>
              <w:pStyle w:val="BodyText"/>
              <w:numPr>
                <w:ilvl w:val="1"/>
                <w:numId w:val="1"/>
              </w:numPr>
              <w:rPr>
                <w:lang w:val="en-GB"/>
              </w:rPr>
            </w:pPr>
            <w:r w:rsidRPr="2B076BDB">
              <w:rPr>
                <w:rFonts w:eastAsia="Cambria"/>
                <w:lang w:val="en-GB"/>
              </w:rPr>
              <w:t>CH4</w:t>
            </w:r>
          </w:p>
          <w:p w:rsidR="761B2E52" w:rsidP="2B076BDB" w:rsidRDefault="761B2E52" w14:paraId="2610D1DA" w14:textId="0B71F3D2">
            <w:pPr>
              <w:pStyle w:val="BodyText"/>
              <w:rPr>
                <w:rFonts w:eastAsia="Cambria"/>
                <w:lang w:val="en-GB"/>
              </w:rPr>
            </w:pPr>
          </w:p>
        </w:tc>
      </w:tr>
      <w:tr w:rsidR="761B2E52" w:rsidTr="78DB9D85" w14:paraId="55E096E0" w14:textId="77777777">
        <w:tc>
          <w:tcPr>
            <w:tcW w:w="705" w:type="dxa"/>
            <w:tcMar/>
          </w:tcPr>
          <w:p w:rsidR="761B2E52" w:rsidP="761B2E52" w:rsidRDefault="761B2E52" w14:paraId="116958AE" w14:textId="7B6F8F43">
            <w:pPr>
              <w:pStyle w:val="BodyText"/>
              <w:rPr>
                <w:rFonts w:eastAsia="Cambria"/>
                <w:lang w:val="en-GB"/>
              </w:rPr>
            </w:pPr>
            <w:r w:rsidRPr="761B2E52">
              <w:rPr>
                <w:rFonts w:eastAsia="Cambria"/>
                <w:lang w:val="en-GB"/>
              </w:rPr>
              <w:t>3.6.3</w:t>
            </w:r>
          </w:p>
        </w:tc>
        <w:tc>
          <w:tcPr>
            <w:tcW w:w="945" w:type="dxa"/>
            <w:tcMar/>
          </w:tcPr>
          <w:p w:rsidR="761B2E52" w:rsidP="761B2E52" w:rsidRDefault="761B2E52" w14:paraId="3D7828C0" w14:textId="1D33D60B">
            <w:pPr>
              <w:pStyle w:val="BodyText"/>
              <w:rPr>
                <w:rFonts w:eastAsia="Cambria"/>
                <w:lang w:val="en-GB"/>
              </w:rPr>
            </w:pPr>
            <w:r w:rsidRPr="761B2E52">
              <w:rPr>
                <w:rFonts w:eastAsia="Cambria"/>
                <w:lang w:val="en-GB"/>
              </w:rPr>
              <w:t>Could have</w:t>
            </w:r>
          </w:p>
          <w:p w:rsidR="761B2E52" w:rsidP="761B2E52" w:rsidRDefault="761B2E52" w14:paraId="3F54D84D" w14:textId="521AE938">
            <w:pPr>
              <w:pStyle w:val="BodyText"/>
              <w:rPr>
                <w:rFonts w:eastAsia="Cambria"/>
                <w:lang w:val="en-GB"/>
              </w:rPr>
            </w:pPr>
          </w:p>
        </w:tc>
        <w:tc>
          <w:tcPr>
            <w:tcW w:w="7125" w:type="dxa"/>
            <w:tcMar/>
          </w:tcPr>
          <w:p w:rsidR="097F6E81" w:rsidP="761B2E52" w:rsidRDefault="0BA7A152" w14:paraId="61196A86" w14:textId="21083B49">
            <w:pPr>
              <w:pStyle w:val="BodyText"/>
              <w:rPr>
                <w:rFonts w:eastAsia="Cambria"/>
                <w:b/>
                <w:bCs/>
                <w:color w:val="000000" w:themeColor="text1"/>
              </w:rPr>
            </w:pPr>
            <w:r w:rsidRPr="2B076BDB">
              <w:rPr>
                <w:b/>
                <w:bCs/>
                <w:lang w:val="en-GB"/>
              </w:rPr>
              <w:t>User Story</w:t>
            </w:r>
          </w:p>
          <w:p w:rsidR="761B2E52" w:rsidP="2B076BDB" w:rsidRDefault="2B076BDB" w14:paraId="5A3FADC9" w14:textId="32DC43D4">
            <w:pPr>
              <w:pStyle w:val="BodyText"/>
              <w:rPr>
                <w:lang w:val="en-GB"/>
              </w:rPr>
            </w:pPr>
            <w:r w:rsidRPr="2B076BDB">
              <w:rPr>
                <w:rFonts w:eastAsiaTheme="minorEastAsia"/>
                <w:lang w:val="en-GB"/>
              </w:rPr>
              <w:t xml:space="preserve">As a partner </w:t>
            </w:r>
          </w:p>
          <w:p w:rsidR="731D05C1" w:rsidP="01F4952F" w:rsidRDefault="731D05C1" w14:paraId="325214B6" w14:textId="31D29615">
            <w:pPr>
              <w:pStyle w:val="BodyText"/>
              <w:rPr>
                <w:rFonts w:eastAsia="Cambria"/>
                <w:lang w:val="en-GB"/>
              </w:rPr>
            </w:pPr>
            <w:r w:rsidRPr="01F4952F">
              <w:rPr>
                <w:rFonts w:eastAsiaTheme="minorEastAsia"/>
                <w:lang w:val="en-GB"/>
              </w:rPr>
              <w:t>I would like to group the visual overview of forecasted emission data</w:t>
            </w:r>
          </w:p>
          <w:p w:rsidR="761B2E52" w:rsidP="2B076BDB" w:rsidRDefault="2B076BDB" w14:paraId="4037ED46" w14:textId="7BADE8A7">
            <w:pPr>
              <w:pStyle w:val="BodyText"/>
              <w:rPr>
                <w:lang w:val="en-GB"/>
              </w:rPr>
            </w:pPr>
            <w:r w:rsidRPr="2B076BDB">
              <w:rPr>
                <w:rFonts w:eastAsiaTheme="minorEastAsia"/>
                <w:lang w:val="en-GB"/>
              </w:rPr>
              <w:t>So that I can work more efficiently</w:t>
            </w:r>
          </w:p>
          <w:p w:rsidR="761B2E52" w:rsidP="2B076BDB" w:rsidRDefault="761B2E52" w14:paraId="7985C538" w14:textId="289BCC36">
            <w:pPr>
              <w:pStyle w:val="BodyText"/>
              <w:rPr>
                <w:rFonts w:eastAsia="Cambria"/>
              </w:rPr>
            </w:pPr>
          </w:p>
          <w:p w:rsidR="761B2E52" w:rsidP="2B076BDB" w:rsidRDefault="0BA7A152" w14:paraId="19493F9D" w14:textId="6DFEAE60">
            <w:pPr>
              <w:pStyle w:val="BodyText"/>
              <w:rPr>
                <w:rFonts w:eastAsia="Cambria"/>
                <w:b/>
                <w:bCs/>
                <w:color w:val="000000" w:themeColor="text1"/>
              </w:rPr>
            </w:pPr>
            <w:r w:rsidRPr="2B076BDB">
              <w:rPr>
                <w:b/>
                <w:bCs/>
                <w:lang w:val="en-GB"/>
              </w:rPr>
              <w:t>Acceptance Criteria</w:t>
            </w:r>
          </w:p>
          <w:p w:rsidR="761B2E52" w:rsidP="2B076BDB" w:rsidRDefault="2B076BDB" w14:paraId="2F4BF8BB" w14:textId="783C56D0">
            <w:pPr>
              <w:pStyle w:val="BodyText"/>
              <w:rPr>
                <w:rFonts w:eastAsia="Cambria"/>
                <w:color w:val="000000" w:themeColor="text1"/>
              </w:rPr>
            </w:pPr>
            <w:r w:rsidRPr="2B076BDB">
              <w:rPr>
                <w:rFonts w:eastAsiaTheme="minorEastAsia"/>
                <w:lang w:val="en-GB"/>
              </w:rPr>
              <w:t xml:space="preserve">Forecasted </w:t>
            </w:r>
            <w:r w:rsidRPr="2B076BDB" w:rsidR="0BA7A152">
              <w:rPr>
                <w:rFonts w:eastAsiaTheme="minorEastAsia"/>
                <w:lang w:val="en-GB"/>
              </w:rPr>
              <w:t>emission data can be grouped by</w:t>
            </w:r>
            <w:r w:rsidRPr="2B076BDB" w:rsidR="0BA7A152">
              <w:rPr>
                <w:lang w:val="en-GB"/>
              </w:rPr>
              <w:t>:</w:t>
            </w:r>
          </w:p>
          <w:p w:rsidR="761B2E52" w:rsidP="2B076BDB" w:rsidRDefault="2B076BDB" w14:paraId="4280CA43" w14:textId="32A2436E">
            <w:pPr>
              <w:pStyle w:val="BodyText"/>
              <w:numPr>
                <w:ilvl w:val="0"/>
                <w:numId w:val="1"/>
              </w:numPr>
              <w:rPr>
                <w:rFonts w:asciiTheme="minorHAnsi" w:hAnsiTheme="minorHAnsi" w:eastAsiaTheme="minorEastAsia"/>
                <w:lang w:val="en-GB"/>
              </w:rPr>
            </w:pPr>
            <w:r w:rsidRPr="2B076BDB">
              <w:rPr>
                <w:rFonts w:eastAsia="Cambria"/>
                <w:lang w:val="en-GB"/>
              </w:rPr>
              <w:t>License Name (according to NPD)</w:t>
            </w:r>
          </w:p>
          <w:p w:rsidR="761B2E52" w:rsidP="2B076BDB" w:rsidRDefault="2B076BDB" w14:paraId="24615040" w14:textId="10F6B0A3">
            <w:pPr>
              <w:pStyle w:val="BodyText"/>
              <w:numPr>
                <w:ilvl w:val="0"/>
                <w:numId w:val="1"/>
              </w:numPr>
              <w:rPr>
                <w:lang w:val="en-GB"/>
              </w:rPr>
            </w:pPr>
            <w:r w:rsidRPr="2B076BDB">
              <w:rPr>
                <w:rFonts w:eastAsia="Cambria"/>
                <w:lang w:val="en-GB"/>
              </w:rPr>
              <w:t>Date Period</w:t>
            </w:r>
          </w:p>
          <w:p w:rsidR="761B2E52" w:rsidP="2B076BDB" w:rsidRDefault="2B076BDB" w14:paraId="0213A3DC" w14:textId="696CA70D">
            <w:pPr>
              <w:pStyle w:val="BodyText"/>
              <w:numPr>
                <w:ilvl w:val="1"/>
                <w:numId w:val="1"/>
              </w:numPr>
              <w:rPr>
                <w:lang w:val="en-GB"/>
              </w:rPr>
            </w:pPr>
            <w:r w:rsidRPr="2B076BDB">
              <w:rPr>
                <w:rFonts w:eastAsia="Cambria"/>
                <w:lang w:val="en-GB"/>
              </w:rPr>
              <w:t xml:space="preserve">From Month/Year </w:t>
            </w:r>
          </w:p>
          <w:p w:rsidR="761B2E52" w:rsidP="2B076BDB" w:rsidRDefault="2B076BDB" w14:paraId="4D74F721" w14:textId="6FDEC076">
            <w:pPr>
              <w:pStyle w:val="BodyText"/>
              <w:numPr>
                <w:ilvl w:val="1"/>
                <w:numId w:val="1"/>
              </w:numPr>
              <w:rPr>
                <w:lang w:val="en-GB"/>
              </w:rPr>
            </w:pPr>
            <w:r w:rsidRPr="2B076BDB">
              <w:rPr>
                <w:rFonts w:eastAsia="Cambria"/>
                <w:lang w:val="en-GB"/>
              </w:rPr>
              <w:t>To Month/Year</w:t>
            </w:r>
          </w:p>
          <w:p w:rsidR="761B2E52" w:rsidP="2B076BDB" w:rsidRDefault="731D05C1" w14:paraId="7833596C" w14:textId="29F08141">
            <w:pPr>
              <w:pStyle w:val="BodyText"/>
              <w:numPr>
                <w:ilvl w:val="0"/>
                <w:numId w:val="1"/>
              </w:numPr>
              <w:rPr>
                <w:lang w:val="en-GB"/>
              </w:rPr>
            </w:pPr>
            <w:r w:rsidRPr="01F4952F">
              <w:rPr>
                <w:rFonts w:eastAsia="Cambria"/>
                <w:lang w:val="en-GB"/>
              </w:rPr>
              <w:t>Emission type</w:t>
            </w:r>
          </w:p>
          <w:p w:rsidR="761B2E52" w:rsidP="2B076BDB" w:rsidRDefault="2B076BDB" w14:paraId="53A63B59" w14:textId="20C01CC5">
            <w:pPr>
              <w:pStyle w:val="BodyText"/>
              <w:numPr>
                <w:ilvl w:val="1"/>
                <w:numId w:val="1"/>
              </w:numPr>
              <w:rPr>
                <w:lang w:val="en-GB"/>
              </w:rPr>
            </w:pPr>
            <w:r w:rsidRPr="2B076BDB">
              <w:rPr>
                <w:rFonts w:eastAsia="Cambria"/>
                <w:lang w:val="en-GB"/>
              </w:rPr>
              <w:t>CO2</w:t>
            </w:r>
          </w:p>
          <w:p w:rsidR="761B2E52" w:rsidP="2B076BDB" w:rsidRDefault="2B076BDB" w14:paraId="4FA7464D" w14:textId="3471251F">
            <w:pPr>
              <w:pStyle w:val="BodyText"/>
              <w:numPr>
                <w:ilvl w:val="1"/>
                <w:numId w:val="1"/>
              </w:numPr>
              <w:rPr>
                <w:lang w:val="en-GB"/>
              </w:rPr>
            </w:pPr>
            <w:r w:rsidRPr="2B076BDB">
              <w:rPr>
                <w:rFonts w:eastAsia="Cambria"/>
                <w:lang w:val="en-GB"/>
              </w:rPr>
              <w:t>NOX</w:t>
            </w:r>
          </w:p>
          <w:p w:rsidR="761B2E52" w:rsidP="2B076BDB" w:rsidRDefault="2B076BDB" w14:paraId="12DD6BCA" w14:textId="2B893EB3">
            <w:pPr>
              <w:pStyle w:val="BodyText"/>
              <w:numPr>
                <w:ilvl w:val="1"/>
                <w:numId w:val="1"/>
              </w:numPr>
              <w:rPr>
                <w:lang w:val="en-GB"/>
              </w:rPr>
            </w:pPr>
            <w:r w:rsidRPr="2B076BDB">
              <w:rPr>
                <w:rFonts w:eastAsia="Cambria"/>
                <w:lang w:val="en-GB"/>
              </w:rPr>
              <w:t>CH4</w:t>
            </w:r>
          </w:p>
          <w:p w:rsidR="761B2E52" w:rsidP="2B076BDB" w:rsidRDefault="761B2E52" w14:paraId="3E340F98" w14:textId="60268C3E">
            <w:pPr>
              <w:pStyle w:val="BodyText"/>
              <w:rPr>
                <w:rFonts w:eastAsia="Cambria"/>
                <w:lang w:val="en-GB"/>
              </w:rPr>
            </w:pPr>
          </w:p>
        </w:tc>
      </w:tr>
      <w:tr w:rsidR="761B2E52" w:rsidTr="78DB9D85" w14:paraId="30167471" w14:textId="77777777">
        <w:tc>
          <w:tcPr>
            <w:tcW w:w="705" w:type="dxa"/>
            <w:tcMar/>
          </w:tcPr>
          <w:p w:rsidR="761B2E52" w:rsidP="761B2E52" w:rsidRDefault="761B2E52" w14:paraId="21409A55" w14:textId="5830BAF3">
            <w:pPr>
              <w:pStyle w:val="BodyText"/>
              <w:rPr>
                <w:rFonts w:eastAsia="Cambria"/>
                <w:lang w:val="en-GB"/>
              </w:rPr>
            </w:pPr>
            <w:r w:rsidRPr="761B2E52">
              <w:rPr>
                <w:rFonts w:eastAsia="Cambria"/>
                <w:lang w:val="en-GB"/>
              </w:rPr>
              <w:t>3.6.4</w:t>
            </w:r>
          </w:p>
        </w:tc>
        <w:tc>
          <w:tcPr>
            <w:tcW w:w="945" w:type="dxa"/>
            <w:tcMar/>
          </w:tcPr>
          <w:p w:rsidR="761B2E52" w:rsidP="761B2E52" w:rsidRDefault="761B2E52" w14:paraId="623BD20A" w14:textId="1D33D60B">
            <w:pPr>
              <w:pStyle w:val="BodyText"/>
              <w:rPr>
                <w:rFonts w:eastAsia="Cambria"/>
                <w:lang w:val="en-GB"/>
              </w:rPr>
            </w:pPr>
            <w:r w:rsidRPr="761B2E52">
              <w:rPr>
                <w:rFonts w:eastAsia="Cambria"/>
                <w:lang w:val="en-GB"/>
              </w:rPr>
              <w:t>Could have</w:t>
            </w:r>
          </w:p>
          <w:p w:rsidR="761B2E52" w:rsidP="761B2E52" w:rsidRDefault="761B2E52" w14:paraId="69CB3DBB" w14:textId="26D5327C">
            <w:pPr>
              <w:pStyle w:val="BodyText"/>
              <w:rPr>
                <w:rFonts w:eastAsia="Cambria"/>
                <w:lang w:val="en-GB"/>
              </w:rPr>
            </w:pPr>
          </w:p>
        </w:tc>
        <w:tc>
          <w:tcPr>
            <w:tcW w:w="7125" w:type="dxa"/>
            <w:tcMar/>
          </w:tcPr>
          <w:p w:rsidR="097F6E81" w:rsidP="761B2E52" w:rsidRDefault="0BA7A152" w14:paraId="61EA4376" w14:textId="21083B49">
            <w:pPr>
              <w:pStyle w:val="BodyText"/>
              <w:rPr>
                <w:rFonts w:eastAsia="Cambria"/>
                <w:b/>
                <w:bCs/>
                <w:color w:val="000000" w:themeColor="text1"/>
              </w:rPr>
            </w:pPr>
            <w:r w:rsidRPr="2B076BDB">
              <w:rPr>
                <w:b/>
                <w:bCs/>
                <w:lang w:val="en-GB"/>
              </w:rPr>
              <w:t>User Story</w:t>
            </w:r>
          </w:p>
          <w:p w:rsidR="761B2E52" w:rsidP="2B076BDB" w:rsidRDefault="2B076BDB" w14:paraId="4223CF7E" w14:textId="0334ED50">
            <w:pPr>
              <w:pStyle w:val="BodyText"/>
              <w:rPr>
                <w:rFonts w:eastAsiaTheme="minorEastAsia"/>
                <w:lang w:val="en-GB"/>
              </w:rPr>
            </w:pPr>
            <w:r w:rsidRPr="2B076BDB">
              <w:rPr>
                <w:rFonts w:eastAsiaTheme="minorEastAsia"/>
                <w:lang w:val="en-GB"/>
              </w:rPr>
              <w:t xml:space="preserve">As a partner </w:t>
            </w:r>
          </w:p>
          <w:p w:rsidR="731D05C1" w:rsidP="01F4952F" w:rsidRDefault="731D05C1" w14:paraId="15DD0E98" w14:textId="6F2EA907">
            <w:pPr>
              <w:pStyle w:val="BodyText"/>
              <w:rPr>
                <w:rFonts w:eastAsia="Cambria"/>
                <w:lang w:val="en-GB"/>
              </w:rPr>
            </w:pPr>
            <w:r w:rsidRPr="01F4952F">
              <w:rPr>
                <w:rFonts w:eastAsiaTheme="minorEastAsia"/>
                <w:lang w:val="en-GB"/>
              </w:rPr>
              <w:t>I would like to sort the visual overview of forecasted emission data</w:t>
            </w:r>
          </w:p>
          <w:p w:rsidR="761B2E52" w:rsidP="2B076BDB" w:rsidRDefault="2B076BDB" w14:paraId="3320085C" w14:textId="7BADE8A7">
            <w:pPr>
              <w:pStyle w:val="BodyText"/>
              <w:rPr>
                <w:rFonts w:eastAsia="Cambria"/>
                <w:lang w:val="en-GB"/>
              </w:rPr>
            </w:pPr>
            <w:r w:rsidRPr="2B076BDB">
              <w:rPr>
                <w:rFonts w:eastAsiaTheme="minorEastAsia"/>
                <w:lang w:val="en-GB"/>
              </w:rPr>
              <w:t>So that I can work more efficiently</w:t>
            </w:r>
          </w:p>
          <w:p w:rsidR="761B2E52" w:rsidP="2B076BDB" w:rsidRDefault="761B2E52" w14:paraId="1A41852C" w14:textId="289BCC36">
            <w:pPr>
              <w:pStyle w:val="BodyText"/>
              <w:rPr>
                <w:rFonts w:eastAsia="Cambria"/>
              </w:rPr>
            </w:pPr>
          </w:p>
          <w:p w:rsidR="761B2E52" w:rsidP="2B076BDB" w:rsidRDefault="6FFED1F4" w14:paraId="5AD51791" w14:textId="6DFEAE60">
            <w:pPr>
              <w:pStyle w:val="BodyText"/>
              <w:rPr>
                <w:rFonts w:eastAsia="Cambria"/>
                <w:b/>
                <w:bCs/>
                <w:color w:val="000000" w:themeColor="text1"/>
              </w:rPr>
            </w:pPr>
            <w:r w:rsidRPr="01F4952F">
              <w:rPr>
                <w:b/>
                <w:bCs/>
                <w:lang w:val="en-GB"/>
              </w:rPr>
              <w:t>Acceptance Criteria</w:t>
            </w:r>
          </w:p>
          <w:p w:rsidR="761B2E52" w:rsidP="2B076BDB" w:rsidRDefault="6FFED1F4" w14:paraId="3A822399" w14:textId="1184F88F">
            <w:pPr>
              <w:pStyle w:val="BodyText"/>
              <w:rPr>
                <w:rFonts w:eastAsia="Cambria"/>
                <w:color w:val="000000" w:themeColor="text1"/>
              </w:rPr>
            </w:pPr>
            <w:r w:rsidRPr="01F4952F">
              <w:rPr>
                <w:lang w:val="en-GB"/>
              </w:rPr>
              <w:t>Visual overview of f</w:t>
            </w:r>
            <w:r w:rsidRPr="01F4952F" w:rsidR="731D05C1">
              <w:rPr>
                <w:rFonts w:eastAsiaTheme="minorEastAsia"/>
                <w:lang w:val="en-GB"/>
              </w:rPr>
              <w:t xml:space="preserve">orecasted </w:t>
            </w:r>
            <w:r w:rsidRPr="01F4952F">
              <w:rPr>
                <w:lang w:val="en-GB"/>
              </w:rPr>
              <w:t>emission data can be sorted by:</w:t>
            </w:r>
          </w:p>
          <w:p w:rsidR="761B2E52" w:rsidP="2B076BDB" w:rsidRDefault="2B076BDB" w14:paraId="1C76E347" w14:textId="2FB7ABEE">
            <w:pPr>
              <w:pStyle w:val="BodyText"/>
              <w:numPr>
                <w:ilvl w:val="0"/>
                <w:numId w:val="1"/>
              </w:numPr>
              <w:rPr>
                <w:rFonts w:asciiTheme="minorHAnsi" w:hAnsiTheme="minorHAnsi" w:eastAsiaTheme="minorEastAsia"/>
                <w:lang w:val="en-GB"/>
              </w:rPr>
            </w:pPr>
            <w:r w:rsidRPr="2B076BDB">
              <w:rPr>
                <w:rFonts w:eastAsia="Cambria"/>
                <w:lang w:val="en-GB"/>
              </w:rPr>
              <w:t>License Name (according to NPD)</w:t>
            </w:r>
          </w:p>
          <w:p w:rsidR="761B2E52" w:rsidP="2B076BDB" w:rsidRDefault="2B076BDB" w14:paraId="3A57A372" w14:textId="10F6B0A3">
            <w:pPr>
              <w:pStyle w:val="BodyText"/>
              <w:numPr>
                <w:ilvl w:val="0"/>
                <w:numId w:val="1"/>
              </w:numPr>
              <w:rPr>
                <w:rFonts w:asciiTheme="minorHAnsi" w:hAnsiTheme="minorHAnsi" w:eastAsiaTheme="minorEastAsia"/>
                <w:lang w:val="en-GB"/>
              </w:rPr>
            </w:pPr>
            <w:r w:rsidRPr="2B076BDB">
              <w:rPr>
                <w:rFonts w:eastAsia="Cambria"/>
                <w:lang w:val="en-GB"/>
              </w:rPr>
              <w:t>Date Period</w:t>
            </w:r>
          </w:p>
          <w:p w:rsidR="761B2E52" w:rsidP="2B076BDB" w:rsidRDefault="2B076BDB" w14:paraId="025AC17B" w14:textId="696CA70D">
            <w:pPr>
              <w:pStyle w:val="BodyText"/>
              <w:numPr>
                <w:ilvl w:val="1"/>
                <w:numId w:val="1"/>
              </w:numPr>
              <w:rPr>
                <w:rFonts w:asciiTheme="minorHAnsi" w:hAnsiTheme="minorHAnsi" w:eastAsiaTheme="minorEastAsia"/>
                <w:lang w:val="en-GB"/>
              </w:rPr>
            </w:pPr>
            <w:r w:rsidRPr="2B076BDB">
              <w:rPr>
                <w:rFonts w:eastAsia="Cambria"/>
                <w:lang w:val="en-GB"/>
              </w:rPr>
              <w:t xml:space="preserve">From Month/Year </w:t>
            </w:r>
          </w:p>
          <w:p w:rsidR="761B2E52" w:rsidP="2B076BDB" w:rsidRDefault="2B076BDB" w14:paraId="78E2BB99" w14:textId="6FDEC076">
            <w:pPr>
              <w:pStyle w:val="BodyText"/>
              <w:numPr>
                <w:ilvl w:val="1"/>
                <w:numId w:val="1"/>
              </w:numPr>
              <w:rPr>
                <w:rFonts w:asciiTheme="minorHAnsi" w:hAnsiTheme="minorHAnsi" w:eastAsiaTheme="minorEastAsia"/>
                <w:lang w:val="en-GB"/>
              </w:rPr>
            </w:pPr>
            <w:r w:rsidRPr="2B076BDB">
              <w:rPr>
                <w:rFonts w:eastAsia="Cambria"/>
                <w:lang w:val="en-GB"/>
              </w:rPr>
              <w:t>To Month/Year</w:t>
            </w:r>
          </w:p>
          <w:p w:rsidR="761B2E52" w:rsidP="01F4952F" w:rsidRDefault="731D05C1" w14:paraId="53F23F6B" w14:textId="5C355CBF">
            <w:pPr>
              <w:pStyle w:val="BodyText"/>
              <w:numPr>
                <w:ilvl w:val="0"/>
                <w:numId w:val="1"/>
              </w:numPr>
              <w:rPr>
                <w:rFonts w:asciiTheme="minorHAnsi" w:hAnsiTheme="minorHAnsi" w:eastAsiaTheme="minorEastAsia"/>
                <w:lang w:val="en-GB"/>
              </w:rPr>
            </w:pPr>
            <w:r w:rsidRPr="01F4952F">
              <w:rPr>
                <w:rFonts w:eastAsia="Cambria"/>
                <w:lang w:val="en-GB"/>
              </w:rPr>
              <w:t>Emission type</w:t>
            </w:r>
          </w:p>
          <w:p w:rsidR="761B2E52" w:rsidP="2B076BDB" w:rsidRDefault="2B076BDB" w14:paraId="28A18422" w14:textId="20C01CC5">
            <w:pPr>
              <w:pStyle w:val="BodyText"/>
              <w:numPr>
                <w:ilvl w:val="1"/>
                <w:numId w:val="1"/>
              </w:numPr>
              <w:rPr>
                <w:rFonts w:asciiTheme="minorHAnsi" w:hAnsiTheme="minorHAnsi" w:eastAsiaTheme="minorEastAsia"/>
                <w:lang w:val="en-GB"/>
              </w:rPr>
            </w:pPr>
            <w:r w:rsidRPr="2B076BDB">
              <w:rPr>
                <w:rFonts w:eastAsia="Cambria"/>
                <w:lang w:val="en-GB"/>
              </w:rPr>
              <w:t>CO2</w:t>
            </w:r>
          </w:p>
          <w:p w:rsidR="761B2E52" w:rsidP="2B076BDB" w:rsidRDefault="2B076BDB" w14:paraId="7B654305" w14:textId="3471251F">
            <w:pPr>
              <w:pStyle w:val="BodyText"/>
              <w:numPr>
                <w:ilvl w:val="1"/>
                <w:numId w:val="1"/>
              </w:numPr>
              <w:rPr>
                <w:rFonts w:asciiTheme="minorHAnsi" w:hAnsiTheme="minorHAnsi" w:eastAsiaTheme="minorEastAsia"/>
                <w:lang w:val="en-GB"/>
              </w:rPr>
            </w:pPr>
            <w:r w:rsidRPr="2B076BDB">
              <w:rPr>
                <w:rFonts w:eastAsia="Cambria"/>
                <w:lang w:val="en-GB"/>
              </w:rPr>
              <w:t>NOX</w:t>
            </w:r>
          </w:p>
          <w:p w:rsidR="761B2E52" w:rsidP="01F4952F" w:rsidRDefault="731D05C1" w14:paraId="13BEEE0C" w14:textId="11B81608">
            <w:pPr>
              <w:pStyle w:val="BodyText"/>
              <w:numPr>
                <w:ilvl w:val="1"/>
                <w:numId w:val="1"/>
              </w:numPr>
              <w:rPr>
                <w:rFonts w:asciiTheme="minorHAnsi" w:hAnsiTheme="minorHAnsi" w:eastAsiaTheme="minorEastAsia"/>
                <w:lang w:val="en-GB"/>
              </w:rPr>
            </w:pPr>
            <w:r w:rsidRPr="01F4952F">
              <w:rPr>
                <w:rFonts w:eastAsia="Cambria"/>
                <w:lang w:val="en-GB"/>
              </w:rPr>
              <w:t>CH4</w:t>
            </w:r>
          </w:p>
          <w:p w:rsidR="01F4952F" w:rsidP="01F4952F" w:rsidRDefault="01F4952F" w14:paraId="611A947D" w14:textId="769930C0">
            <w:pPr>
              <w:pStyle w:val="BodyText"/>
              <w:numPr>
                <w:ilvl w:val="0"/>
                <w:numId w:val="1"/>
              </w:numPr>
              <w:rPr>
                <w:lang w:val="en-GB"/>
              </w:rPr>
            </w:pPr>
            <w:r w:rsidRPr="01F4952F">
              <w:rPr>
                <w:rFonts w:eastAsia="Cambria"/>
                <w:lang w:val="en-GB"/>
              </w:rPr>
              <w:lastRenderedPageBreak/>
              <w:t>Emission values</w:t>
            </w:r>
          </w:p>
          <w:p w:rsidR="761B2E52" w:rsidP="2B076BDB" w:rsidRDefault="761B2E52" w14:paraId="1F4F3AF4" w14:textId="1FC916A8">
            <w:pPr>
              <w:pStyle w:val="BodyText"/>
              <w:rPr>
                <w:rFonts w:eastAsia="Cambria"/>
                <w:lang w:val="en-GB"/>
              </w:rPr>
            </w:pPr>
          </w:p>
        </w:tc>
      </w:tr>
      <w:tr w:rsidR="761B2E52" w:rsidTr="78DB9D85" w14:paraId="5E2F3F9D" w14:textId="77777777">
        <w:tc>
          <w:tcPr>
            <w:tcW w:w="705" w:type="dxa"/>
            <w:tcMar/>
          </w:tcPr>
          <w:p w:rsidR="761B2E52" w:rsidP="761B2E52" w:rsidRDefault="798A8E41" w14:paraId="5A20F21E" w14:textId="1E69C98B">
            <w:pPr>
              <w:pStyle w:val="BodyText"/>
              <w:rPr>
                <w:rFonts w:eastAsia="Cambria"/>
                <w:lang w:val="en-GB"/>
              </w:rPr>
            </w:pPr>
            <w:r w:rsidRPr="01F4952F">
              <w:rPr>
                <w:rFonts w:eastAsia="Cambria"/>
                <w:lang w:val="en-GB"/>
              </w:rPr>
              <w:lastRenderedPageBreak/>
              <w:t>3.6.5</w:t>
            </w:r>
          </w:p>
        </w:tc>
        <w:tc>
          <w:tcPr>
            <w:tcW w:w="945" w:type="dxa"/>
            <w:tcMar/>
          </w:tcPr>
          <w:p w:rsidR="761B2E52" w:rsidP="761B2E52" w:rsidRDefault="761B2E52" w14:paraId="5FFB36A4" w14:textId="1D33D60B">
            <w:pPr>
              <w:pStyle w:val="BodyText"/>
              <w:rPr>
                <w:rFonts w:eastAsia="Cambria"/>
                <w:lang w:val="en-GB"/>
              </w:rPr>
            </w:pPr>
            <w:r w:rsidRPr="761B2E52">
              <w:rPr>
                <w:rFonts w:eastAsia="Cambria"/>
                <w:lang w:val="en-GB"/>
              </w:rPr>
              <w:t>Could have</w:t>
            </w:r>
          </w:p>
          <w:p w:rsidR="761B2E52" w:rsidP="761B2E52" w:rsidRDefault="761B2E52" w14:paraId="08114CFB" w14:textId="09EB494A">
            <w:pPr>
              <w:pStyle w:val="BodyText"/>
              <w:rPr>
                <w:rFonts w:eastAsia="Cambria"/>
                <w:lang w:val="en-GB"/>
              </w:rPr>
            </w:pPr>
          </w:p>
        </w:tc>
        <w:tc>
          <w:tcPr>
            <w:tcW w:w="7125" w:type="dxa"/>
            <w:tcMar/>
          </w:tcPr>
          <w:p w:rsidR="097F6E81" w:rsidP="761B2E52" w:rsidRDefault="0BA7A152" w14:paraId="3615D5CB" w14:textId="21083B49">
            <w:pPr>
              <w:pStyle w:val="BodyText"/>
              <w:rPr>
                <w:rFonts w:eastAsia="Cambria"/>
                <w:b/>
                <w:bCs/>
                <w:color w:val="000000" w:themeColor="text1"/>
              </w:rPr>
            </w:pPr>
            <w:r w:rsidRPr="2B076BDB">
              <w:rPr>
                <w:b/>
                <w:bCs/>
                <w:lang w:val="en-GB"/>
              </w:rPr>
              <w:t>User Story</w:t>
            </w:r>
          </w:p>
          <w:p w:rsidR="761B2E52" w:rsidP="2B076BDB" w:rsidRDefault="2B076BDB" w14:paraId="1F214507" w14:textId="16572964">
            <w:pPr>
              <w:pStyle w:val="BodyText"/>
              <w:rPr>
                <w:rFonts w:eastAsiaTheme="minorEastAsia"/>
                <w:lang w:val="en-GB"/>
              </w:rPr>
            </w:pPr>
            <w:r w:rsidRPr="2B076BDB">
              <w:rPr>
                <w:rFonts w:eastAsiaTheme="minorEastAsia"/>
                <w:lang w:val="en-GB"/>
              </w:rPr>
              <w:t xml:space="preserve">As a partner </w:t>
            </w:r>
          </w:p>
          <w:p w:rsidR="761B2E52" w:rsidP="2B076BDB" w:rsidRDefault="2B076BDB" w14:paraId="29535484" w14:textId="38C8B317">
            <w:pPr>
              <w:pStyle w:val="BodyText"/>
              <w:rPr>
                <w:rFonts w:eastAsiaTheme="minorEastAsia"/>
                <w:lang w:val="en-GB"/>
              </w:rPr>
            </w:pPr>
            <w:r w:rsidRPr="2B076BDB">
              <w:rPr>
                <w:rFonts w:eastAsiaTheme="minorEastAsia"/>
                <w:lang w:val="en-GB"/>
              </w:rPr>
              <w:t>I would like to generate a report of forecasted emission data</w:t>
            </w:r>
          </w:p>
          <w:p w:rsidR="761B2E52" w:rsidP="2B076BDB" w:rsidRDefault="2B076BDB" w14:paraId="591E2225" w14:textId="135CF3AA">
            <w:pPr>
              <w:pStyle w:val="BodyText"/>
              <w:rPr>
                <w:rFonts w:eastAsia="Cambria"/>
                <w:color w:val="FF0000"/>
                <w:lang w:val="en-GB"/>
              </w:rPr>
            </w:pPr>
            <w:r w:rsidRPr="2B076BDB">
              <w:rPr>
                <w:rFonts w:eastAsiaTheme="minorEastAsia"/>
                <w:lang w:val="en-GB"/>
              </w:rPr>
              <w:t>So that I can share it easily with internal and external stakeholders</w:t>
            </w:r>
          </w:p>
          <w:p w:rsidR="761B2E52" w:rsidP="2B076BDB" w:rsidRDefault="761B2E52" w14:paraId="2A381B42" w14:textId="289BCC36">
            <w:pPr>
              <w:pStyle w:val="BodyText"/>
              <w:rPr>
                <w:rFonts w:eastAsia="Cambria"/>
              </w:rPr>
            </w:pPr>
          </w:p>
          <w:p w:rsidR="761B2E52" w:rsidP="2B076BDB" w:rsidRDefault="0BA7A152" w14:paraId="493F7C60" w14:textId="6DFEAE60">
            <w:pPr>
              <w:pStyle w:val="BodyText"/>
              <w:rPr>
                <w:rFonts w:eastAsia="Cambria"/>
                <w:b/>
                <w:bCs/>
                <w:color w:val="000000" w:themeColor="text1"/>
              </w:rPr>
            </w:pPr>
            <w:r w:rsidRPr="2B076BDB">
              <w:rPr>
                <w:b/>
                <w:bCs/>
                <w:lang w:val="en-GB"/>
              </w:rPr>
              <w:t>Acceptance Criteria</w:t>
            </w:r>
          </w:p>
          <w:p w:rsidR="761B2E52" w:rsidP="2B076BDB" w:rsidRDefault="0BA7A152" w14:paraId="60A0F299" w14:textId="22EFF798">
            <w:pPr>
              <w:pStyle w:val="BodyText"/>
              <w:rPr>
                <w:rFonts w:eastAsia="Cambria"/>
                <w:lang w:val="en-GB"/>
              </w:rPr>
            </w:pPr>
            <w:r w:rsidRPr="2B076BDB">
              <w:rPr>
                <w:lang w:val="en-GB"/>
              </w:rPr>
              <w:t xml:space="preserve">Report of </w:t>
            </w:r>
            <w:r w:rsidRPr="2B076BDB" w:rsidR="2B076BDB">
              <w:rPr>
                <w:rFonts w:eastAsiaTheme="minorEastAsia"/>
                <w:lang w:val="en-GB"/>
              </w:rPr>
              <w:t xml:space="preserve">forecasted </w:t>
            </w:r>
            <w:r w:rsidRPr="2B076BDB">
              <w:rPr>
                <w:lang w:val="en-GB"/>
              </w:rPr>
              <w:t xml:space="preserve">emission data is </w:t>
            </w:r>
            <w:r w:rsidRPr="2B076BDB" w:rsidR="2B076BDB">
              <w:rPr>
                <w:lang w:val="en-GB"/>
              </w:rPr>
              <w:t>generated to a suitable format (e.g PDF) based on the overview and according to the filter, grouping and sorting settings</w:t>
            </w:r>
          </w:p>
          <w:p w:rsidR="761B2E52" w:rsidP="2B076BDB" w:rsidRDefault="761B2E52" w14:paraId="7C298691" w14:textId="1A868AF1">
            <w:pPr>
              <w:pStyle w:val="BodyText"/>
              <w:rPr>
                <w:rFonts w:eastAsia="Cambria"/>
                <w:lang w:val="en-GB"/>
              </w:rPr>
            </w:pPr>
          </w:p>
        </w:tc>
      </w:tr>
    </w:tbl>
    <w:p w:rsidRPr="00C072BF" w:rsidR="00E96EDD" w:rsidP="097F6E81" w:rsidRDefault="00E96EDD" w14:paraId="6EF8A851" w14:textId="3848254E">
      <w:pPr>
        <w:pStyle w:val="BodyText"/>
        <w:rPr>
          <w:rFonts w:eastAsia="Cambria"/>
        </w:rPr>
      </w:pPr>
    </w:p>
    <w:p w:rsidRPr="00C072BF" w:rsidR="00E96EDD" w:rsidP="36B3F3DA" w:rsidRDefault="36B3F3DA" w14:paraId="545E2482" w14:textId="49EA7117">
      <w:pPr>
        <w:pStyle w:val="Heading1"/>
      </w:pPr>
      <w:bookmarkStart w:name="_Toc101238924" w:id="4"/>
      <w:r>
        <w:t>Non functional requirements</w:t>
      </w:r>
      <w:bookmarkEnd w:id="4"/>
    </w:p>
    <w:tbl>
      <w:tblPr>
        <w:tblStyle w:val="TableGrid"/>
        <w:tblW w:w="0" w:type="auto"/>
        <w:tblLook w:val="06A0" w:firstRow="1" w:lastRow="0" w:firstColumn="1" w:lastColumn="0" w:noHBand="1" w:noVBand="1"/>
      </w:tblPr>
      <w:tblGrid>
        <w:gridCol w:w="705"/>
        <w:gridCol w:w="945"/>
        <w:gridCol w:w="7125"/>
      </w:tblGrid>
      <w:tr w:rsidR="36B3F3DA" w:rsidTr="78DB9D85" w14:paraId="5DD4FD2D" w14:textId="77777777">
        <w:tc>
          <w:tcPr>
            <w:tcW w:w="705" w:type="dxa"/>
            <w:tcMar/>
          </w:tcPr>
          <w:p w:rsidR="430C4969" w:rsidP="36B3F3DA" w:rsidRDefault="430C4969" w14:paraId="566C3010" w14:textId="7F5E07CF">
            <w:pPr>
              <w:pStyle w:val="BodyText"/>
              <w:rPr>
                <w:rFonts w:eastAsia="Cambria"/>
                <w:b/>
                <w:bCs/>
                <w:color w:val="000000" w:themeColor="text1"/>
              </w:rPr>
            </w:pPr>
            <w:r w:rsidRPr="36B3F3DA">
              <w:rPr>
                <w:b/>
                <w:bCs/>
                <w:lang w:val="en-GB"/>
              </w:rPr>
              <w:t>Id</w:t>
            </w:r>
          </w:p>
        </w:tc>
        <w:tc>
          <w:tcPr>
            <w:tcW w:w="945" w:type="dxa"/>
            <w:tcMar/>
          </w:tcPr>
          <w:p w:rsidR="430C4969" w:rsidP="36B3F3DA" w:rsidRDefault="430C4969" w14:paraId="32EB8AC8" w14:textId="5C4360E7">
            <w:pPr>
              <w:pStyle w:val="BodyText"/>
              <w:rPr>
                <w:rFonts w:eastAsia="Cambria"/>
                <w:b/>
                <w:bCs/>
                <w:color w:val="000000" w:themeColor="text1"/>
              </w:rPr>
            </w:pPr>
            <w:r w:rsidRPr="36B3F3DA">
              <w:rPr>
                <w:b/>
                <w:bCs/>
                <w:lang w:val="en-GB"/>
              </w:rPr>
              <w:t>Pri</w:t>
            </w:r>
          </w:p>
        </w:tc>
        <w:tc>
          <w:tcPr>
            <w:tcW w:w="7125" w:type="dxa"/>
            <w:tcMar/>
          </w:tcPr>
          <w:p w:rsidR="430C4969" w:rsidP="36B3F3DA" w:rsidRDefault="430C4969" w14:paraId="6B35DFAF" w14:textId="239950A1">
            <w:pPr>
              <w:pStyle w:val="BodyText"/>
              <w:rPr>
                <w:rFonts w:eastAsia="Cambria"/>
                <w:b/>
                <w:bCs/>
                <w:color w:val="000000" w:themeColor="text1"/>
              </w:rPr>
            </w:pPr>
            <w:r w:rsidRPr="36B3F3DA">
              <w:rPr>
                <w:b/>
                <w:bCs/>
                <w:lang w:val="en-GB"/>
              </w:rPr>
              <w:t>Requirement</w:t>
            </w:r>
          </w:p>
        </w:tc>
      </w:tr>
      <w:tr w:rsidR="36B3F3DA" w:rsidTr="78DB9D85" w14:paraId="3D99CEE0" w14:textId="77777777">
        <w:tc>
          <w:tcPr>
            <w:tcW w:w="705" w:type="dxa"/>
            <w:shd w:val="clear" w:color="auto" w:fill="D9D9D9" w:themeFill="background1" w:themeFillShade="D9"/>
            <w:tcMar/>
          </w:tcPr>
          <w:p w:rsidR="36B3F3DA" w:rsidP="36B3F3DA" w:rsidRDefault="01F4952F" w14:paraId="76FEA67B" w14:textId="1EDACA7D">
            <w:pPr>
              <w:pStyle w:val="BodyText"/>
              <w:rPr>
                <w:lang w:val="en-GB"/>
              </w:rPr>
            </w:pPr>
            <w:r w:rsidRPr="01F4952F">
              <w:rPr>
                <w:lang w:val="en-GB"/>
              </w:rPr>
              <w:t>4.1</w:t>
            </w:r>
          </w:p>
        </w:tc>
        <w:tc>
          <w:tcPr>
            <w:tcW w:w="945" w:type="dxa"/>
            <w:shd w:val="clear" w:color="auto" w:fill="D9D9D9" w:themeFill="background1" w:themeFillShade="D9"/>
            <w:tcMar/>
          </w:tcPr>
          <w:p w:rsidR="36B3F3DA" w:rsidP="36B3F3DA" w:rsidRDefault="01F4952F" w14:paraId="43729672" w14:textId="410DEBF7">
            <w:pPr>
              <w:pStyle w:val="BodyText"/>
              <w:rPr>
                <w:lang w:val="en-GB"/>
              </w:rPr>
            </w:pPr>
            <w:r w:rsidRPr="01F4952F">
              <w:rPr>
                <w:lang w:val="en-GB"/>
              </w:rPr>
              <w:t>Should have</w:t>
            </w:r>
          </w:p>
        </w:tc>
        <w:tc>
          <w:tcPr>
            <w:tcW w:w="7125" w:type="dxa"/>
            <w:shd w:val="clear" w:color="auto" w:fill="D9D9D9" w:themeFill="background1" w:themeFillShade="D9"/>
            <w:tcMar/>
          </w:tcPr>
          <w:p w:rsidR="36B3F3DA" w:rsidP="01F4952F" w:rsidRDefault="01F4952F" w14:paraId="247CEC4C" w14:textId="1038BD9E">
            <w:pPr>
              <w:pStyle w:val="BodyText"/>
              <w:rPr>
                <w:rFonts w:eastAsia="Cambria"/>
                <w:b/>
                <w:bCs/>
              </w:rPr>
            </w:pPr>
            <w:r w:rsidRPr="01F4952F">
              <w:rPr>
                <w:rFonts w:eastAsia="Cambria"/>
                <w:b/>
                <w:bCs/>
              </w:rPr>
              <w:t>Epic</w:t>
            </w:r>
          </w:p>
          <w:p w:rsidR="36B3F3DA" w:rsidP="01F4952F" w:rsidRDefault="36B3F3DA" w14:paraId="649EBE94" w14:textId="65CFC056">
            <w:pPr>
              <w:pStyle w:val="BodyText"/>
              <w:rPr>
                <w:rFonts w:eastAsia="Cambria"/>
                <w:b/>
                <w:bCs/>
              </w:rPr>
            </w:pPr>
            <w:r w:rsidRPr="01F4952F">
              <w:rPr>
                <w:rFonts w:eastAsia="Cambria"/>
              </w:rPr>
              <w:t>As a partner</w:t>
            </w:r>
          </w:p>
          <w:p w:rsidR="36B3F3DA" w:rsidP="01F4952F" w:rsidRDefault="36B3F3DA" w14:paraId="4722993F" w14:textId="55BDD75B">
            <w:pPr>
              <w:pStyle w:val="BodyText"/>
              <w:rPr>
                <w:rFonts w:eastAsia="Cambria"/>
              </w:rPr>
            </w:pPr>
            <w:r w:rsidRPr="01F4952F">
              <w:rPr>
                <w:rFonts w:eastAsia="Cambria"/>
              </w:rPr>
              <w:t>I want the system to be highly responsive</w:t>
            </w:r>
          </w:p>
          <w:p w:rsidR="36B3F3DA" w:rsidP="36B3F3DA" w:rsidRDefault="36B3F3DA" w14:paraId="2C77B85C" w14:textId="3BAE5163">
            <w:pPr>
              <w:pStyle w:val="BodyText"/>
              <w:rPr>
                <w:rFonts w:eastAsia="Cambria"/>
                <w:b/>
                <w:bCs/>
              </w:rPr>
            </w:pPr>
          </w:p>
        </w:tc>
      </w:tr>
      <w:tr w:rsidR="36B3F3DA" w:rsidTr="78DB9D85" w14:paraId="0472491A" w14:textId="77777777">
        <w:tc>
          <w:tcPr>
            <w:tcW w:w="705" w:type="dxa"/>
            <w:tcMar/>
          </w:tcPr>
          <w:p w:rsidR="36B3F3DA" w:rsidP="36B3F3DA" w:rsidRDefault="01F4952F" w14:paraId="084580FD" w14:textId="2C2E8B25">
            <w:pPr>
              <w:rPr>
                <w:lang w:val="en-GB"/>
              </w:rPr>
            </w:pPr>
            <w:r w:rsidRPr="01F4952F">
              <w:rPr>
                <w:lang w:val="en-GB"/>
              </w:rPr>
              <w:t>4.1.1</w:t>
            </w:r>
          </w:p>
        </w:tc>
        <w:tc>
          <w:tcPr>
            <w:tcW w:w="945" w:type="dxa"/>
            <w:tcMar/>
          </w:tcPr>
          <w:p w:rsidR="36B3F3DA" w:rsidP="01F4952F" w:rsidRDefault="01F4952F" w14:paraId="1D45D83A" w14:textId="410DEBF7">
            <w:pPr>
              <w:pStyle w:val="BodyText"/>
              <w:rPr>
                <w:lang w:val="en-GB"/>
              </w:rPr>
            </w:pPr>
            <w:r w:rsidRPr="01F4952F">
              <w:rPr>
                <w:lang w:val="en-GB"/>
              </w:rPr>
              <w:t>Should have</w:t>
            </w:r>
          </w:p>
          <w:p w:rsidR="36B3F3DA" w:rsidP="01F4952F" w:rsidRDefault="36B3F3DA" w14:paraId="37BA267E" w14:textId="170678BA">
            <w:pPr>
              <w:rPr>
                <w:szCs w:val="20"/>
                <w:lang w:val="en-GB"/>
              </w:rPr>
            </w:pPr>
          </w:p>
        </w:tc>
        <w:tc>
          <w:tcPr>
            <w:tcW w:w="7125" w:type="dxa"/>
            <w:tcMar/>
          </w:tcPr>
          <w:p w:rsidR="36B3F3DA" w:rsidP="36B3F3DA" w:rsidRDefault="36B3F3DA" w14:paraId="7564BE63" w14:textId="25F744DD">
            <w:pPr>
              <w:pStyle w:val="BodyText"/>
              <w:rPr>
                <w:rFonts w:eastAsia="Cambria"/>
                <w:b/>
                <w:bCs/>
              </w:rPr>
            </w:pPr>
            <w:r w:rsidRPr="36B3F3DA">
              <w:rPr>
                <w:rFonts w:eastAsia="Cambria"/>
                <w:b/>
                <w:bCs/>
              </w:rPr>
              <w:t>User Story</w:t>
            </w:r>
          </w:p>
          <w:p w:rsidR="36B3F3DA" w:rsidP="36B3F3DA" w:rsidRDefault="36B3F3DA" w14:paraId="0593AE22" w14:textId="61D0E8F5">
            <w:pPr>
              <w:pStyle w:val="BodyText"/>
              <w:rPr>
                <w:rFonts w:eastAsia="Cambria"/>
                <w:b/>
                <w:bCs/>
              </w:rPr>
            </w:pPr>
            <w:r w:rsidRPr="01F4952F">
              <w:rPr>
                <w:rFonts w:eastAsia="Cambria"/>
              </w:rPr>
              <w:t>As a partner</w:t>
            </w:r>
          </w:p>
          <w:p w:rsidR="36B3F3DA" w:rsidP="36B3F3DA" w:rsidRDefault="36B3F3DA" w14:paraId="37C64B08" w14:textId="49634A82">
            <w:pPr>
              <w:pStyle w:val="BodyText"/>
              <w:rPr>
                <w:rFonts w:eastAsia="Cambria"/>
              </w:rPr>
            </w:pPr>
            <w:r w:rsidRPr="01F4952F">
              <w:rPr>
                <w:rFonts w:eastAsia="Cambria"/>
              </w:rPr>
              <w:t>I want the APIs to be highly responsive</w:t>
            </w:r>
          </w:p>
          <w:p w:rsidR="36B3F3DA" w:rsidP="36B3F3DA" w:rsidRDefault="36B3F3DA" w14:paraId="623A20C6" w14:textId="31C47340">
            <w:pPr>
              <w:pStyle w:val="BodyText"/>
              <w:rPr>
                <w:rFonts w:eastAsia="Cambria"/>
              </w:rPr>
            </w:pPr>
            <w:r w:rsidRPr="01F4952F">
              <w:rPr>
                <w:rFonts w:eastAsia="Cambria"/>
              </w:rPr>
              <w:t>So that I can work efficiently</w:t>
            </w:r>
          </w:p>
          <w:p w:rsidR="01F4952F" w:rsidP="01F4952F" w:rsidRDefault="01F4952F" w14:paraId="195F7746" w14:textId="408907C8">
            <w:pPr>
              <w:pStyle w:val="BodyText"/>
              <w:rPr>
                <w:rFonts w:eastAsia="Cambria"/>
              </w:rPr>
            </w:pPr>
          </w:p>
          <w:p w:rsidR="36B3F3DA" w:rsidP="36B3F3DA" w:rsidRDefault="36B3F3DA" w14:paraId="581E2600" w14:textId="3A351C2C">
            <w:pPr>
              <w:pStyle w:val="BodyText"/>
              <w:rPr>
                <w:rFonts w:eastAsia="Cambria"/>
                <w:b w:val="1"/>
                <w:bCs w:val="1"/>
              </w:rPr>
            </w:pPr>
            <w:commentRangeStart w:id="1032205654"/>
            <w:r w:rsidRPr="78DB9D85" w:rsidR="36B3F3DA">
              <w:rPr>
                <w:rFonts w:eastAsia="Cambria"/>
                <w:b w:val="1"/>
                <w:bCs w:val="1"/>
              </w:rPr>
              <w:t>Acceptance Criteria</w:t>
            </w:r>
          </w:p>
          <w:p w:rsidR="36B3F3DA" w:rsidP="36B3F3DA" w:rsidRDefault="36B3F3DA" w14:paraId="7A1417C9" w14:textId="477887DA">
            <w:pPr>
              <w:pStyle w:val="BodyText"/>
              <w:rPr>
                <w:rFonts w:eastAsia="Cambria"/>
              </w:rPr>
            </w:pPr>
            <w:r w:rsidRPr="78DB9D85" w:rsidR="36B3F3DA">
              <w:rPr>
                <w:rFonts w:eastAsia="Cambria"/>
              </w:rPr>
              <w:t>Less than 200 millisecond response time</w:t>
            </w:r>
            <w:commentRangeEnd w:id="1032205654"/>
            <w:r>
              <w:rPr>
                <w:rStyle w:val="CommentReference"/>
              </w:rPr>
              <w:commentReference w:id="1032205654"/>
            </w:r>
            <w:r w:rsidRPr="78DB9D85" w:rsidR="36B3F3DA">
              <w:rPr>
                <w:rFonts w:eastAsia="Cambria"/>
              </w:rPr>
              <w:t xml:space="preserve"> </w:t>
            </w:r>
          </w:p>
          <w:p w:rsidR="36B3F3DA" w:rsidP="36B3F3DA" w:rsidRDefault="36B3F3DA" w14:paraId="1F70FC00" w14:textId="140B30D2">
            <w:pPr>
              <w:rPr>
                <w:szCs w:val="20"/>
              </w:rPr>
            </w:pPr>
          </w:p>
        </w:tc>
      </w:tr>
      <w:tr w:rsidR="36B3F3DA" w:rsidTr="78DB9D85" w14:paraId="07870828" w14:textId="77777777">
        <w:tc>
          <w:tcPr>
            <w:tcW w:w="705" w:type="dxa"/>
            <w:tcMar/>
          </w:tcPr>
          <w:p w:rsidR="36B3F3DA" w:rsidP="36B3F3DA" w:rsidRDefault="01F4952F" w14:paraId="3EC8BCA9" w14:textId="4D59B761">
            <w:pPr>
              <w:pStyle w:val="BodyText"/>
              <w:rPr>
                <w:rFonts w:eastAsia="Cambria"/>
                <w:lang w:val="en-GB"/>
              </w:rPr>
            </w:pPr>
            <w:r w:rsidRPr="01F4952F">
              <w:rPr>
                <w:rFonts w:eastAsia="Cambria"/>
                <w:lang w:val="en-GB"/>
              </w:rPr>
              <w:t>4.1.2</w:t>
            </w:r>
          </w:p>
        </w:tc>
        <w:tc>
          <w:tcPr>
            <w:tcW w:w="945" w:type="dxa"/>
            <w:tcMar/>
          </w:tcPr>
          <w:p w:rsidR="36B3F3DA" w:rsidP="01F4952F" w:rsidRDefault="01F4952F" w14:paraId="1689A27B" w14:textId="410DEBF7">
            <w:pPr>
              <w:pStyle w:val="BodyText"/>
              <w:rPr>
                <w:lang w:val="en-GB"/>
              </w:rPr>
            </w:pPr>
            <w:r w:rsidRPr="01F4952F">
              <w:rPr>
                <w:lang w:val="en-GB"/>
              </w:rPr>
              <w:t>Should have</w:t>
            </w:r>
          </w:p>
          <w:p w:rsidR="36B3F3DA" w:rsidP="36B3F3DA" w:rsidRDefault="36B3F3DA" w14:paraId="54A3CBB0" w14:textId="27F2C894">
            <w:pPr>
              <w:pStyle w:val="BodyText"/>
              <w:rPr>
                <w:rFonts w:eastAsia="Cambria"/>
                <w:lang w:val="en-GB"/>
              </w:rPr>
            </w:pPr>
          </w:p>
        </w:tc>
        <w:tc>
          <w:tcPr>
            <w:tcW w:w="7125" w:type="dxa"/>
            <w:tcMar/>
          </w:tcPr>
          <w:p w:rsidR="36B3F3DA" w:rsidP="01F4952F" w:rsidRDefault="36B3F3DA" w14:paraId="66D90AE4" w14:textId="25F744DD">
            <w:pPr>
              <w:pStyle w:val="BodyText"/>
              <w:rPr>
                <w:rFonts w:eastAsia="Cambria"/>
                <w:b w:val="1"/>
                <w:bCs w:val="1"/>
              </w:rPr>
            </w:pPr>
            <w:commentRangeStart w:id="680211072"/>
            <w:r w:rsidRPr="78DB9D85" w:rsidR="36B3F3DA">
              <w:rPr>
                <w:rFonts w:eastAsia="Cambria"/>
                <w:b w:val="1"/>
                <w:bCs w:val="1"/>
              </w:rPr>
              <w:t>User Story</w:t>
            </w:r>
          </w:p>
          <w:p w:rsidR="36B3F3DA" w:rsidP="01F4952F" w:rsidRDefault="36B3F3DA" w14:paraId="1E9D7A25" w14:textId="61D0E8F5">
            <w:pPr>
              <w:pStyle w:val="BodyText"/>
              <w:rPr>
                <w:rFonts w:eastAsia="Cambria"/>
                <w:b/>
                <w:bCs/>
              </w:rPr>
            </w:pPr>
            <w:r w:rsidRPr="01F4952F">
              <w:rPr>
                <w:rFonts w:eastAsia="Cambria"/>
              </w:rPr>
              <w:t>As a partner</w:t>
            </w:r>
          </w:p>
          <w:p w:rsidR="36B3F3DA" w:rsidP="01F4952F" w:rsidRDefault="36B3F3DA" w14:paraId="0B622E61" w14:textId="76F3DDB3">
            <w:pPr>
              <w:pStyle w:val="BodyText"/>
              <w:rPr>
                <w:rFonts w:eastAsia="Cambria"/>
              </w:rPr>
            </w:pPr>
            <w:r w:rsidRPr="01F4952F">
              <w:rPr>
                <w:rFonts w:eastAsia="Cambria"/>
              </w:rPr>
              <w:t>I want the visualizations to be highly responsive</w:t>
            </w:r>
          </w:p>
          <w:p w:rsidR="36B3F3DA" w:rsidP="01F4952F" w:rsidRDefault="36B3F3DA" w14:paraId="0D2185FF" w14:textId="31C47340">
            <w:pPr>
              <w:pStyle w:val="BodyText"/>
              <w:rPr>
                <w:rFonts w:eastAsia="Cambria"/>
              </w:rPr>
            </w:pPr>
            <w:r w:rsidRPr="01F4952F">
              <w:rPr>
                <w:rFonts w:eastAsia="Cambria"/>
              </w:rPr>
              <w:t>So that I can work efficiently</w:t>
            </w:r>
          </w:p>
          <w:p w:rsidR="36B3F3DA" w:rsidP="01F4952F" w:rsidRDefault="36B3F3DA" w14:paraId="728717C5" w14:textId="408907C8">
            <w:pPr>
              <w:pStyle w:val="BodyText"/>
              <w:rPr>
                <w:rFonts w:eastAsia="Cambria"/>
              </w:rPr>
            </w:pPr>
          </w:p>
          <w:p w:rsidR="36B3F3DA" w:rsidP="01F4952F" w:rsidRDefault="36B3F3DA" w14:paraId="7ACDF61B" w14:textId="3A351C2C">
            <w:pPr>
              <w:pStyle w:val="BodyText"/>
              <w:rPr>
                <w:rFonts w:eastAsia="Cambria"/>
                <w:b/>
                <w:bCs/>
              </w:rPr>
            </w:pPr>
            <w:r w:rsidRPr="01F4952F">
              <w:rPr>
                <w:rFonts w:eastAsia="Cambria"/>
                <w:b/>
                <w:bCs/>
              </w:rPr>
              <w:t>Acceptance Criteria</w:t>
            </w:r>
          </w:p>
          <w:p w:rsidR="36B3F3DA" w:rsidP="01F4952F" w:rsidRDefault="36B3F3DA" w14:paraId="46A3C4D9" w14:textId="45818EB2">
            <w:pPr>
              <w:pStyle w:val="BodyText"/>
              <w:rPr>
                <w:rFonts w:eastAsia="Cambria"/>
              </w:rPr>
            </w:pPr>
            <w:r w:rsidRPr="78DB9D85" w:rsidR="36B3F3DA">
              <w:rPr>
                <w:rFonts w:eastAsia="Cambria"/>
              </w:rPr>
              <w:t>Less than 500 millisecond response time</w:t>
            </w:r>
            <w:commentRangeEnd w:id="680211072"/>
            <w:r>
              <w:rPr>
                <w:rStyle w:val="CommentReference"/>
              </w:rPr>
              <w:commentReference w:id="680211072"/>
            </w:r>
          </w:p>
        </w:tc>
      </w:tr>
      <w:tr w:rsidR="36B3F3DA" w:rsidTr="78DB9D85" w14:paraId="23E453C7" w14:textId="77777777">
        <w:tc>
          <w:tcPr>
            <w:tcW w:w="705" w:type="dxa"/>
            <w:tcMar/>
          </w:tcPr>
          <w:p w:rsidR="36B3F3DA" w:rsidP="36B3F3DA" w:rsidRDefault="36B3F3DA" w14:paraId="6DE08DCF" w14:textId="623D6258">
            <w:pPr>
              <w:pStyle w:val="BodyText"/>
              <w:rPr>
                <w:rFonts w:eastAsia="Cambria"/>
                <w:lang w:val="en-GB"/>
              </w:rPr>
            </w:pPr>
          </w:p>
        </w:tc>
        <w:tc>
          <w:tcPr>
            <w:tcW w:w="945" w:type="dxa"/>
            <w:tcMar/>
          </w:tcPr>
          <w:p w:rsidR="36B3F3DA" w:rsidP="36B3F3DA" w:rsidRDefault="36B3F3DA" w14:paraId="0777E1C6" w14:textId="6C442CD9">
            <w:pPr>
              <w:pStyle w:val="BodyText"/>
              <w:rPr>
                <w:rFonts w:eastAsia="Cambria"/>
                <w:lang w:val="en-GB"/>
              </w:rPr>
            </w:pPr>
          </w:p>
        </w:tc>
        <w:tc>
          <w:tcPr>
            <w:tcW w:w="7125" w:type="dxa"/>
            <w:tcMar/>
          </w:tcPr>
          <w:p w:rsidR="36B3F3DA" w:rsidP="36B3F3DA" w:rsidRDefault="36B3F3DA" w14:paraId="55166003" w14:textId="259262DE">
            <w:pPr>
              <w:pStyle w:val="BodyText"/>
              <w:rPr>
                <w:rFonts w:eastAsia="Cambria"/>
                <w:b/>
                <w:bCs/>
              </w:rPr>
            </w:pPr>
          </w:p>
        </w:tc>
      </w:tr>
    </w:tbl>
    <w:p w:rsidR="36B3F3DA" w:rsidP="36B3F3DA" w:rsidRDefault="36B3F3DA" w14:paraId="70EF4D27" w14:textId="2464DC8F">
      <w:pPr>
        <w:pStyle w:val="BodyText"/>
        <w:rPr>
          <w:rFonts w:eastAsia="Cambria"/>
        </w:rPr>
      </w:pPr>
    </w:p>
    <w:sectPr w:rsidR="36B3F3DA" w:rsidSect="00DC21DD">
      <w:pgSz w:w="11906" w:h="16838" w:orient="portrait" w:code="9"/>
      <w:pgMar w:top="1393" w:right="1559" w:bottom="851" w:left="1559" w:header="567" w:footer="637" w:gutter="0"/>
      <w:cols w:space="708"/>
      <w:titlePg/>
      <w:docGrid w:linePitch="360"/>
    </w:sectPr>
  </w:body>
</w:document>
</file>

<file path=word/comments.xml><?xml version="1.0" encoding="utf-8"?>
<w:comments xmlns:w14="http://schemas.microsoft.com/office/word/2010/wordml" xmlns:w="http://schemas.openxmlformats.org/wordprocessingml/2006/main">
  <w:comment w:initials="MS" w:author="Magnus Svensson" w:date="2022-04-22T13:26:01" w:id="510137882">
    <w:p w:rsidR="78DB9D85" w:rsidRDefault="78DB9D85" w14:paraId="15D34C03" w14:textId="3A19A7CB">
      <w:pPr>
        <w:pStyle w:val="CommentText"/>
      </w:pPr>
      <w:r w:rsidR="78DB9D85">
        <w:rPr/>
        <w:t>Ikke sikker på hva denne betyr? all data e restricted til eierskap i lisens/felt så bare partner is lisens/felt har tilgang, ikke sikker på hva tanken her e med license partners?</w:t>
      </w:r>
      <w:r>
        <w:rPr>
          <w:rStyle w:val="CommentReference"/>
        </w:rPr>
        <w:annotationRef/>
      </w:r>
    </w:p>
  </w:comment>
  <w:comment w:initials="MS" w:author="Magnus Svensson" w:date="2022-04-22T13:27:18" w:id="2072299626">
    <w:p w:rsidR="78DB9D85" w:rsidRDefault="78DB9D85" w14:paraId="0A3EF1DB" w14:textId="675B9EE3">
      <w:pPr>
        <w:pStyle w:val="CommentText"/>
      </w:pPr>
      <w:r w:rsidR="78DB9D85">
        <w:rPr/>
        <w:t>alle våre løsninger trenger du angi brukernavn men ikke passord... vi har ikke på planen full SSO då det ikke før tilfellet er mulig att støtte basert på begrensinger i Azure og GDPR oppsett. Tas vekk eller skrives om</w:t>
      </w:r>
      <w:r>
        <w:rPr>
          <w:rStyle w:val="CommentReference"/>
        </w:rPr>
        <w:annotationRef/>
      </w:r>
    </w:p>
  </w:comment>
  <w:comment w:initials="MS" w:author="Magnus Svensson" w:date="2022-04-22T13:28:30" w:id="433103553">
    <w:p w:rsidR="78DB9D85" w:rsidRDefault="78DB9D85" w14:paraId="719CC16F" w14:textId="1B00956B">
      <w:pPr>
        <w:pStyle w:val="CommentText"/>
      </w:pPr>
      <w:r w:rsidR="78DB9D85">
        <w:rPr/>
        <w:t>license blir feil her skal hva license and field data då ett felt kan ha flere lisenser eller du har det som er en BAA (business arrangement area)</w:t>
      </w:r>
      <w:r>
        <w:rPr>
          <w:rStyle w:val="CommentReference"/>
        </w:rPr>
        <w:annotationRef/>
      </w:r>
    </w:p>
  </w:comment>
  <w:comment w:initials="MS" w:author="Magnus Svensson" w:date="2022-04-22T13:29:25" w:id="2101763003">
    <w:p w:rsidR="78DB9D85" w:rsidRDefault="78DB9D85" w14:paraId="4B0A2AD2" w14:textId="728484CE">
      <w:pPr>
        <w:pStyle w:val="CommentText"/>
      </w:pPr>
      <w:r w:rsidR="78DB9D85">
        <w:rPr/>
        <w:t>ref ovan med tanke på felt og baa. støttes idag men veldig få som bruker lisens...</w:t>
      </w:r>
      <w:r>
        <w:rPr>
          <w:rStyle w:val="CommentReference"/>
        </w:rPr>
        <w:annotationRef/>
      </w:r>
    </w:p>
  </w:comment>
  <w:comment w:initials="MS" w:author="Magnus Svensson" w:date="2022-04-22T13:30:30" w:id="2126691045">
    <w:p w:rsidR="78DB9D85" w:rsidRDefault="78DB9D85" w14:paraId="75E9BACF" w14:textId="7BEF92C5">
      <w:pPr>
        <w:pStyle w:val="CommentText"/>
      </w:pPr>
      <w:r w:rsidR="78DB9D85">
        <w:rPr/>
        <w:t>ref felt/baa. lager ikke noe spesifikt med tanke på lisens... er dynamisk håndtert i systemet i dag der du kan se eierskap struktur i tre struktur eller dynamisk søk</w:t>
      </w:r>
      <w:r>
        <w:rPr>
          <w:rStyle w:val="CommentReference"/>
        </w:rPr>
        <w:annotationRef/>
      </w:r>
    </w:p>
  </w:comment>
  <w:comment w:initials="MS" w:author="Magnus Svensson" w:date="2022-04-22T13:31:17" w:id="1020689491">
    <w:p w:rsidR="78DB9D85" w:rsidRDefault="78DB9D85" w14:paraId="1857A4EF" w14:textId="6D40744E">
      <w:pPr>
        <w:pStyle w:val="CommentText"/>
      </w:pPr>
      <w:r w:rsidR="78DB9D85">
        <w:rPr/>
        <w:t>bruk publish og ikke register, register kan tolkes som en manuell operasjon entry by entry</w:t>
      </w:r>
      <w:r>
        <w:rPr>
          <w:rStyle w:val="CommentReference"/>
        </w:rPr>
        <w:annotationRef/>
      </w:r>
    </w:p>
  </w:comment>
  <w:comment w:initials="MS" w:author="Magnus Svensson" w:date="2022-04-22T13:32:01" w:id="363377386">
    <w:p w:rsidR="78DB9D85" w:rsidRDefault="78DB9D85" w14:paraId="456481EF" w14:textId="069FEAC9">
      <w:pPr>
        <w:pStyle w:val="CommentText"/>
      </w:pPr>
      <w:r w:rsidR="78DB9D85">
        <w:rPr/>
        <w:t xml:space="preserve">ref felt/baa. Kan registerere på exploration lisens eller felt/baa. </w:t>
      </w:r>
      <w:r>
        <w:rPr>
          <w:rStyle w:val="CommentReference"/>
        </w:rPr>
        <w:annotationRef/>
      </w:r>
    </w:p>
  </w:comment>
  <w:comment w:initials="MS" w:author="Magnus Svensson" w:date="2022-04-22T13:45:32" w:id="596757821">
    <w:p w:rsidR="78DB9D85" w:rsidRDefault="78DB9D85" w14:paraId="63AD28CB" w14:textId="390EF4FE">
      <w:pPr>
        <w:pStyle w:val="CommentText"/>
      </w:pPr>
      <w:r w:rsidR="78DB9D85">
        <w:rPr/>
        <w:t>generelt så blir alle disse implementert som ett api virker som ni skal ha ett api per produkt type...blir lagt som en datamodell gjennom graphql</w:t>
      </w:r>
      <w:r>
        <w:rPr>
          <w:rStyle w:val="CommentReference"/>
        </w:rPr>
        <w:annotationRef/>
      </w:r>
    </w:p>
  </w:comment>
  <w:comment w:initials="MS" w:author="Magnus Svensson" w:date="2022-04-22T14:13:53" w:id="822994156">
    <w:p w:rsidR="78DB9D85" w:rsidRDefault="78DB9D85" w14:paraId="045C1335" w14:textId="12F7CE74">
      <w:pPr>
        <w:pStyle w:val="CommentText"/>
      </w:pPr>
      <w:r w:rsidR="78DB9D85">
        <w:rPr/>
        <w:t>???</w:t>
      </w:r>
      <w:r>
        <w:rPr>
          <w:rStyle w:val="CommentReference"/>
        </w:rPr>
        <w:annotationRef/>
      </w:r>
    </w:p>
  </w:comment>
  <w:comment w:initials="MS" w:author="Magnus Svensson" w:date="2022-04-22T14:15:36" w:id="647666201">
    <w:p w:rsidR="78DB9D85" w:rsidRDefault="78DB9D85" w14:paraId="5D637445" w14:textId="6B1A59DE">
      <w:pPr>
        <w:pStyle w:val="CommentText"/>
      </w:pPr>
      <w:r w:rsidR="78DB9D85">
        <w:rPr/>
        <w:t>veldig lite data på lisens nivå...</w:t>
      </w:r>
      <w:r>
        <w:rPr>
          <w:rStyle w:val="CommentReference"/>
        </w:rPr>
        <w:annotationRef/>
      </w:r>
    </w:p>
  </w:comment>
  <w:comment w:initials="MS" w:author="Magnus Svensson" w:date="2022-04-22T14:16:13" w:id="109797395">
    <w:p w:rsidR="78DB9D85" w:rsidRDefault="78DB9D85" w14:paraId="2E680D79" w14:textId="079E8F7B">
      <w:pPr>
        <w:pStyle w:val="CommentText"/>
      </w:pPr>
      <w:r w:rsidR="78DB9D85">
        <w:rPr/>
        <w:t>year blir ikke brukt baserer seg på måned og år...</w:t>
      </w:r>
      <w:r>
        <w:rPr>
          <w:rStyle w:val="CommentReference"/>
        </w:rPr>
        <w:annotationRef/>
      </w:r>
    </w:p>
  </w:comment>
  <w:comment w:initials="MS" w:author="Magnus Svensson" w:date="2022-04-22T14:17:19" w:id="1235475036">
    <w:p w:rsidR="78DB9D85" w:rsidRDefault="78DB9D85" w14:paraId="10EAB954" w14:textId="57F2EB6F">
      <w:pPr>
        <w:pStyle w:val="CommentText"/>
      </w:pPr>
      <w:r w:rsidR="78DB9D85">
        <w:rPr/>
        <w:t xml:space="preserve">lager ikke noen spesielle grupperinger.... og bruker ikke lisens i de fleste tilfeller... </w:t>
      </w:r>
      <w:r>
        <w:rPr>
          <w:rStyle w:val="CommentReference"/>
        </w:rPr>
        <w:annotationRef/>
      </w:r>
    </w:p>
  </w:comment>
  <w:comment w:initials="MS" w:author="Magnus Svensson" w:date="2022-04-22T14:17:40" w:id="737893393">
    <w:p w:rsidR="78DB9D85" w:rsidRDefault="78DB9D85" w14:paraId="6A6D89C2" w14:textId="0C53858D">
      <w:pPr>
        <w:pStyle w:val="CommentText"/>
      </w:pPr>
      <w:r w:rsidR="78DB9D85">
        <w:rPr/>
        <w:t>veldig lite data på lisens...</w:t>
      </w:r>
      <w:r>
        <w:rPr>
          <w:rStyle w:val="CommentReference"/>
        </w:rPr>
        <w:annotationRef/>
      </w:r>
    </w:p>
  </w:comment>
  <w:comment w:initials="MS" w:author="Magnus Svensson" w:date="2022-04-22T14:17:51" w:id="1614097684">
    <w:p w:rsidR="78DB9D85" w:rsidRDefault="78DB9D85" w14:paraId="5FE6D5E1" w14:textId="6C82CEF9">
      <w:pPr>
        <w:pStyle w:val="CommentText"/>
      </w:pPr>
      <w:r w:rsidR="78DB9D85">
        <w:rPr/>
        <w:t>måned til måned..</w:t>
      </w:r>
      <w:r>
        <w:rPr>
          <w:rStyle w:val="CommentReference"/>
        </w:rPr>
        <w:annotationRef/>
      </w:r>
    </w:p>
  </w:comment>
  <w:comment w:initials="MS" w:author="Magnus Svensson" w:date="2022-04-22T14:18:08" w:id="47282464">
    <w:p w:rsidR="78DB9D85" w:rsidRDefault="78DB9D85" w14:paraId="6B05D266" w14:textId="5D988DD8">
      <w:pPr>
        <w:pStyle w:val="CommentText"/>
      </w:pPr>
      <w:r w:rsidR="78DB9D85">
        <w:rPr/>
        <w:t>????</w:t>
      </w:r>
      <w:r>
        <w:rPr>
          <w:rStyle w:val="CommentReference"/>
        </w:rPr>
        <w:annotationRef/>
      </w:r>
    </w:p>
  </w:comment>
  <w:comment w:initials="MS" w:author="Magnus Svensson" w:date="2022-04-22T14:18:57" w:id="683413107">
    <w:p w:rsidR="78DB9D85" w:rsidRDefault="78DB9D85" w14:paraId="0184ADC8" w14:textId="2B0CDBC0">
      <w:pPr>
        <w:pStyle w:val="CommentText"/>
      </w:pPr>
      <w:r w:rsidR="78DB9D85">
        <w:rPr/>
        <w:t>default e export til regneark... om det skal lages en egen rapport så er det en jobb att spesifisere denne...</w:t>
      </w:r>
      <w:r>
        <w:rPr>
          <w:rStyle w:val="CommentReference"/>
        </w:rPr>
        <w:annotationRef/>
      </w:r>
    </w:p>
  </w:comment>
  <w:comment w:initials="MS" w:author="Magnus Svensson" w:date="2022-04-22T14:19:34" w:id="867013468">
    <w:p w:rsidR="78DB9D85" w:rsidRDefault="78DB9D85" w14:paraId="52CD12EF" w14:textId="16BFE6A5">
      <w:pPr>
        <w:pStyle w:val="CommentText"/>
      </w:pPr>
      <w:r w:rsidR="78DB9D85">
        <w:rPr/>
        <w:t>legger in denne som en type i modellen der du har measured, derived og forecasted som type av tall</w:t>
      </w:r>
      <w:r>
        <w:rPr>
          <w:rStyle w:val="CommentReference"/>
        </w:rPr>
        <w:annotationRef/>
      </w:r>
    </w:p>
  </w:comment>
  <w:comment w:initials="MS" w:author="Magnus Svensson" w:date="2022-04-22T14:20:39" w:id="1032205654">
    <w:p w:rsidR="78DB9D85" w:rsidRDefault="78DB9D85" w14:paraId="7A2CB9B8" w14:textId="66760D0F">
      <w:pPr>
        <w:pStyle w:val="CommentText"/>
      </w:pPr>
      <w:r w:rsidR="78DB9D85">
        <w:rPr/>
        <w:t>veldig beroende på datamengde... vi bruker paging på alle data før att få hastighet</w:t>
      </w:r>
      <w:r>
        <w:rPr>
          <w:rStyle w:val="CommentReference"/>
        </w:rPr>
        <w:annotationRef/>
      </w:r>
    </w:p>
  </w:comment>
  <w:comment w:initials="MS" w:author="Magnus Svensson" w:date="2022-04-22T14:20:51" w:id="680211072">
    <w:p w:rsidR="78DB9D85" w:rsidRDefault="78DB9D85" w14:paraId="36BCB01E" w14:textId="15DE7565">
      <w:pPr>
        <w:pStyle w:val="CommentText"/>
      </w:pPr>
      <w:r w:rsidR="78DB9D85">
        <w:rPr/>
        <w:t>ref ovan</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15D34C03"/>
  <w15:commentEx w15:done="0" w15:paraId="0A3EF1DB"/>
  <w15:commentEx w15:done="0" w15:paraId="719CC16F"/>
  <w15:commentEx w15:done="0" w15:paraId="4B0A2AD2"/>
  <w15:commentEx w15:done="0" w15:paraId="75E9BACF"/>
  <w15:commentEx w15:done="0" w15:paraId="1857A4EF"/>
  <w15:commentEx w15:done="0" w15:paraId="456481EF"/>
  <w15:commentEx w15:done="0" w15:paraId="63AD28CB"/>
  <w15:commentEx w15:done="0" w15:paraId="045C1335"/>
  <w15:commentEx w15:done="0" w15:paraId="5D637445"/>
  <w15:commentEx w15:done="0" w15:paraId="2E680D79"/>
  <w15:commentEx w15:done="0" w15:paraId="10EAB954"/>
  <w15:commentEx w15:done="0" w15:paraId="6A6D89C2"/>
  <w15:commentEx w15:done="0" w15:paraId="5FE6D5E1"/>
  <w15:commentEx w15:done="0" w15:paraId="6B05D266"/>
  <w15:commentEx w15:done="0" w15:paraId="0184ADC8"/>
  <w15:commentEx w15:done="0" w15:paraId="52CD12EF"/>
  <w15:commentEx w15:done="0" w15:paraId="7A2CB9B8"/>
  <w15:commentEx w15:done="0" w15:paraId="36BCB01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AA2C6B7" w16cex:dateUtc="2022-04-22T11:26:01.333Z"/>
  <w16cex:commentExtensible w16cex:durableId="1CF5C43F" w16cex:dateUtc="2022-04-22T11:27:18.618Z"/>
  <w16cex:commentExtensible w16cex:durableId="5FCC3B36" w16cex:dateUtc="2022-04-22T11:28:30.721Z"/>
  <w16cex:commentExtensible w16cex:durableId="5E972F3D" w16cex:dateUtc="2022-04-22T11:29:25.501Z"/>
  <w16cex:commentExtensible w16cex:durableId="6CEC44DA" w16cex:dateUtc="2022-04-22T11:30:30.558Z"/>
  <w16cex:commentExtensible w16cex:durableId="53EA2C62" w16cex:dateUtc="2022-04-22T11:31:17.769Z"/>
  <w16cex:commentExtensible w16cex:durableId="27877E9F" w16cex:dateUtc="2022-04-22T11:32:01.916Z"/>
  <w16cex:commentExtensible w16cex:durableId="25B17CA6" w16cex:dateUtc="2022-04-22T11:45:32.879Z"/>
  <w16cex:commentExtensible w16cex:durableId="2F4E5E42" w16cex:dateUtc="2022-04-22T12:13:53.764Z"/>
  <w16cex:commentExtensible w16cex:durableId="593CBE3C" w16cex:dateUtc="2022-04-22T12:15:36.413Z"/>
  <w16cex:commentExtensible w16cex:durableId="14949715" w16cex:dateUtc="2022-04-22T12:16:13.347Z"/>
  <w16cex:commentExtensible w16cex:durableId="7083580A" w16cex:dateUtc="2022-04-22T12:17:19.142Z"/>
  <w16cex:commentExtensible w16cex:durableId="20BD9267" w16cex:dateUtc="2022-04-22T12:17:40.252Z"/>
  <w16cex:commentExtensible w16cex:durableId="4FA8E213" w16cex:dateUtc="2022-04-22T12:17:51.512Z"/>
  <w16cex:commentExtensible w16cex:durableId="5A871EA6" w16cex:dateUtc="2022-04-22T12:18:08.416Z"/>
  <w16cex:commentExtensible w16cex:durableId="4A9EEB54" w16cex:dateUtc="2022-04-22T12:18:57.892Z"/>
  <w16cex:commentExtensible w16cex:durableId="16F056C4" w16cex:dateUtc="2022-04-22T12:19:34.042Z"/>
  <w16cex:commentExtensible w16cex:durableId="1B8D2DAD" w16cex:dateUtc="2022-04-22T12:20:39.952Z"/>
  <w16cex:commentExtensible w16cex:durableId="1105DCCB" w16cex:dateUtc="2022-04-22T12:20:51.513Z"/>
</w16cex:commentsExtensible>
</file>

<file path=word/commentsIds.xml><?xml version="1.0" encoding="utf-8"?>
<w16cid:commentsIds xmlns:mc="http://schemas.openxmlformats.org/markup-compatibility/2006" xmlns:w16cid="http://schemas.microsoft.com/office/word/2016/wordml/cid" mc:Ignorable="w16cid">
  <w16cid:commentId w16cid:paraId="15D34C03" w16cid:durableId="0AA2C6B7"/>
  <w16cid:commentId w16cid:paraId="0A3EF1DB" w16cid:durableId="1CF5C43F"/>
  <w16cid:commentId w16cid:paraId="719CC16F" w16cid:durableId="5FCC3B36"/>
  <w16cid:commentId w16cid:paraId="4B0A2AD2" w16cid:durableId="5E972F3D"/>
  <w16cid:commentId w16cid:paraId="75E9BACF" w16cid:durableId="6CEC44DA"/>
  <w16cid:commentId w16cid:paraId="1857A4EF" w16cid:durableId="53EA2C62"/>
  <w16cid:commentId w16cid:paraId="456481EF" w16cid:durableId="27877E9F"/>
  <w16cid:commentId w16cid:paraId="63AD28CB" w16cid:durableId="25B17CA6"/>
  <w16cid:commentId w16cid:paraId="045C1335" w16cid:durableId="2F4E5E42"/>
  <w16cid:commentId w16cid:paraId="5D637445" w16cid:durableId="593CBE3C"/>
  <w16cid:commentId w16cid:paraId="2E680D79" w16cid:durableId="14949715"/>
  <w16cid:commentId w16cid:paraId="10EAB954" w16cid:durableId="7083580A"/>
  <w16cid:commentId w16cid:paraId="6A6D89C2" w16cid:durableId="20BD9267"/>
  <w16cid:commentId w16cid:paraId="5FE6D5E1" w16cid:durableId="4FA8E213"/>
  <w16cid:commentId w16cid:paraId="6B05D266" w16cid:durableId="5A871EA6"/>
  <w16cid:commentId w16cid:paraId="0184ADC8" w16cid:durableId="4A9EEB54"/>
  <w16cid:commentId w16cid:paraId="52CD12EF" w16cid:durableId="16F056C4"/>
  <w16cid:commentId w16cid:paraId="7A2CB9B8" w16cid:durableId="1B8D2DAD"/>
  <w16cid:commentId w16cid:paraId="36BCB01E" w16cid:durableId="1105DC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1CF3" w:rsidP="00AC67C8" w:rsidRDefault="00131CF3" w14:paraId="3669CC4C" w14:textId="77777777">
      <w:r>
        <w:separator/>
      </w:r>
    </w:p>
  </w:endnote>
  <w:endnote w:type="continuationSeparator" w:id="0">
    <w:p w:rsidR="00131CF3" w:rsidP="00AC67C8" w:rsidRDefault="00131CF3" w14:paraId="1193C5E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1CF3" w:rsidRDefault="00131CF3" w14:paraId="578BD7D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2235FD" w:rsidR="006F7E88" w:rsidP="006F7E88" w:rsidRDefault="00133AEC" w14:paraId="7BBE5BD8" w14:textId="77777777">
    <w:pPr>
      <w:pStyle w:val="Stilbunntekst"/>
    </w:pPr>
    <w:r>
      <w:rPr>
        <w:noProof/>
        <w:lang w:eastAsia="nb-NO"/>
      </w:rPr>
      <w:drawing>
        <wp:anchor distT="0" distB="0" distL="114300" distR="114300" simplePos="0" relativeHeight="251658240" behindDoc="1" locked="0" layoutInCell="1" allowOverlap="1" wp14:anchorId="03A64669" wp14:editId="1CE7DB3A">
          <wp:simplePos x="0" y="0"/>
          <wp:positionH relativeFrom="column">
            <wp:posOffset>-549910</wp:posOffset>
          </wp:positionH>
          <wp:positionV relativeFrom="paragraph">
            <wp:posOffset>-13335</wp:posOffset>
          </wp:positionV>
          <wp:extent cx="1544955" cy="603250"/>
          <wp:effectExtent l="0" t="0" r="0" b="6350"/>
          <wp:wrapTight wrapText="bothSides">
            <wp:wrapPolygon edited="0">
              <wp:start x="10920" y="0"/>
              <wp:lineTo x="0" y="682"/>
              <wp:lineTo x="0" y="9549"/>
              <wp:lineTo x="9322" y="10914"/>
              <wp:lineTo x="0" y="13642"/>
              <wp:lineTo x="0" y="20463"/>
              <wp:lineTo x="9855" y="21145"/>
              <wp:lineTo x="17312" y="21145"/>
              <wp:lineTo x="21307" y="20463"/>
              <wp:lineTo x="21307" y="14324"/>
              <wp:lineTo x="13051" y="10914"/>
              <wp:lineTo x="19443" y="9549"/>
              <wp:lineTo x="19709" y="0"/>
              <wp:lineTo x="15980" y="0"/>
              <wp:lineTo x="10920" y="0"/>
            </wp:wrapPolygon>
          </wp:wrapTight>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sk olje og gass.png"/>
                  <pic:cNvPicPr/>
                </pic:nvPicPr>
                <pic:blipFill>
                  <a:blip r:embed="rId1">
                    <a:extLst>
                      <a:ext uri="{28A0092B-C50C-407E-A947-70E740481C1C}">
                        <a14:useLocalDpi xmlns:a14="http://schemas.microsoft.com/office/drawing/2010/main" val="0"/>
                      </a:ext>
                    </a:extLst>
                  </a:blip>
                  <a:stretch>
                    <a:fillRect/>
                  </a:stretch>
                </pic:blipFill>
                <pic:spPr>
                  <a:xfrm>
                    <a:off x="0" y="0"/>
                    <a:ext cx="1544955" cy="603250"/>
                  </a:xfrm>
                  <a:prstGeom prst="rect">
                    <a:avLst/>
                  </a:prstGeom>
                </pic:spPr>
              </pic:pic>
            </a:graphicData>
          </a:graphic>
          <wp14:sizeRelH relativeFrom="page">
            <wp14:pctWidth>0</wp14:pctWidth>
          </wp14:sizeRelH>
          <wp14:sizeRelV relativeFrom="page">
            <wp14:pctHeight>0</wp14:pctHeight>
          </wp14:sizeRelV>
        </wp:anchor>
      </w:drawing>
    </w:r>
    <w:r w:rsidR="002235FD">
      <w:t>The Norwegian Oil and Gas Association is an employer and industry association for oil companies and supplier firms engaged in the activities on the Norwegian Continental Shelf. The Norwegian Oil and Gas Association is affiliated with the Confederation of Norwegian Business and Industry, NHO.</w:t>
    </w:r>
  </w:p>
  <w:p w:rsidRPr="002235FD" w:rsidR="00133AEC" w:rsidP="006F7E88" w:rsidRDefault="00133AEC" w14:paraId="50D65DEF" w14:textId="77777777">
    <w:pPr>
      <w:pStyle w:val="Stilbunntekst"/>
    </w:pPr>
  </w:p>
  <w:p w:rsidRPr="00E339F6" w:rsidR="00133AEC" w:rsidP="006F7E88" w:rsidRDefault="00133AEC" w14:paraId="4ADE8C64" w14:textId="77777777">
    <w:pPr>
      <w:pStyle w:val="Stilbunntekst"/>
      <w:rPr>
        <w:lang w:val="nb-NO"/>
      </w:rPr>
    </w:pPr>
    <w:r w:rsidRPr="00E339F6">
      <w:rPr>
        <w:lang w:val="nb-NO"/>
      </w:rPr>
      <w:t>P</w:t>
    </w:r>
    <w:r w:rsidRPr="00E339F6" w:rsidR="002235FD">
      <w:rPr>
        <w:lang w:val="nb-NO"/>
      </w:rPr>
      <w:t>.O. Box</w:t>
    </w:r>
    <w:r w:rsidRPr="00E339F6">
      <w:rPr>
        <w:lang w:val="nb-NO"/>
      </w:rPr>
      <w:t xml:space="preserve"> 8065, 4068 Stavanger. www.norskoljeoggass.no</w:t>
    </w:r>
  </w:p>
  <w:p w:rsidRPr="00E339F6" w:rsidR="00133AEC" w:rsidP="006F7E88" w:rsidRDefault="00133AEC" w14:paraId="56BCA7C0" w14:textId="77777777">
    <w:pPr>
      <w:pStyle w:val="Stilbunntekst"/>
      <w:rPr>
        <w:lang w:val="nb-NO"/>
      </w:rPr>
    </w:pPr>
  </w:p>
  <w:p w:rsidRPr="00E339F6" w:rsidR="00133AEC" w:rsidP="006F7E88" w:rsidRDefault="00133AEC" w14:paraId="1E7C5F46" w14:textId="77777777">
    <w:pPr>
      <w:pStyle w:val="Stilbunntekst"/>
      <w:rPr>
        <w:lang w:val="nb-N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1CF3" w:rsidRDefault="00131CF3" w14:paraId="2817FDDC"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4AC3" w:rsidP="00E24AC3" w:rsidRDefault="00B273BF" w14:paraId="719826D1" w14:textId="77777777">
    <w:pPr>
      <w:pStyle w:val="Footer"/>
      <w:jc w:val="center"/>
    </w:pPr>
    <w:r>
      <w:t>Page</w:t>
    </w:r>
    <w:r w:rsidR="00E24AC3">
      <w:t xml:space="preserve"> </w:t>
    </w:r>
    <w:sdt>
      <w:sdtPr>
        <w:id w:val="-252205449"/>
        <w:docPartObj>
          <w:docPartGallery w:val="Page Numbers (Bottom of Page)"/>
          <w:docPartUnique/>
        </w:docPartObj>
      </w:sdtPr>
      <w:sdtEndPr/>
      <w:sdtContent>
        <w:r w:rsidR="00E24AC3">
          <w:fldChar w:fldCharType="begin"/>
        </w:r>
        <w:r w:rsidR="00E24AC3">
          <w:instrText>PAGE   \* MERGEFORMAT</w:instrText>
        </w:r>
        <w:r w:rsidR="00E24AC3">
          <w:fldChar w:fldCharType="separate"/>
        </w:r>
        <w:r w:rsidR="00C072BF">
          <w:rPr>
            <w:noProof/>
          </w:rPr>
          <w:t>2</w:t>
        </w:r>
        <w:r w:rsidR="00E24AC3">
          <w:fldChar w:fldCharType="end"/>
        </w:r>
      </w:sdtContent>
    </w:sdt>
  </w:p>
  <w:p w:rsidRPr="00E24AC3" w:rsidR="00994F26" w:rsidP="00E24AC3" w:rsidRDefault="00994F26" w14:paraId="751608F9"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990" w:rsidRDefault="00B273BF" w14:paraId="66FD2C67" w14:textId="77777777">
    <w:pPr>
      <w:pStyle w:val="Footer"/>
      <w:jc w:val="center"/>
    </w:pPr>
    <w:r>
      <w:t>Page</w:t>
    </w:r>
    <w:r w:rsidR="00F06990">
      <w:t xml:space="preserve"> </w:t>
    </w:r>
    <w:sdt>
      <w:sdtPr>
        <w:id w:val="1869019956"/>
        <w:docPartObj>
          <w:docPartGallery w:val="Page Numbers (Bottom of Page)"/>
          <w:docPartUnique/>
        </w:docPartObj>
      </w:sdtPr>
      <w:sdtEndPr/>
      <w:sdtContent>
        <w:r w:rsidR="00F06990">
          <w:fldChar w:fldCharType="begin"/>
        </w:r>
        <w:r w:rsidR="00F06990">
          <w:instrText>PAGE   \* MERGEFORMAT</w:instrText>
        </w:r>
        <w:r w:rsidR="00F06990">
          <w:fldChar w:fldCharType="separate"/>
        </w:r>
        <w:r w:rsidR="00C072BF">
          <w:rPr>
            <w:noProof/>
          </w:rPr>
          <w:t>3</w:t>
        </w:r>
        <w:r w:rsidR="00F06990">
          <w:fldChar w:fldCharType="end"/>
        </w:r>
      </w:sdtContent>
    </w:sdt>
  </w:p>
  <w:p w:rsidR="00F06990" w:rsidRDefault="00F06990" w14:paraId="199D68E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1CF3" w:rsidP="00AC67C8" w:rsidRDefault="00131CF3" w14:paraId="5FF85FAB" w14:textId="77777777">
      <w:r>
        <w:separator/>
      </w:r>
    </w:p>
  </w:footnote>
  <w:footnote w:type="continuationSeparator" w:id="0">
    <w:p w:rsidR="00131CF3" w:rsidP="00AC67C8" w:rsidRDefault="00131CF3" w14:paraId="4BB3C81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1CF3" w:rsidRDefault="00131CF3" w14:paraId="1B104AB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7E88" w:rsidP="006F7E88" w:rsidRDefault="006F7E88" w14:paraId="4D36FB4A" w14:textId="4A8336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1CF3" w:rsidRDefault="00131CF3" w14:paraId="008593E5"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4AC3" w:rsidP="00E24AC3" w:rsidRDefault="00911E5D" w14:paraId="060FC242" w14:textId="1907C1D6">
    <w:pPr>
      <w:pStyle w:val="Stiltopptekst"/>
      <w:rPr>
        <w:color w:val="auto"/>
      </w:rPr>
    </w:pPr>
    <w:sdt>
      <w:sdtPr>
        <w:rPr>
          <w:color w:val="auto"/>
        </w:rPr>
        <w:alias w:val="Tittel"/>
        <w:id w:val="1030752130"/>
        <w:placeholder>
          <w:docPart w:val="A53528EBCA9447518F1E43B28DDE0487"/>
        </w:placeholder>
        <w:showingPlcHdr/>
      </w:sdtPr>
      <w:sdtEndPr/>
      <w:sdtContent>
        <w:r w:rsidRPr="566BD7C7" w:rsidR="566BD7C7">
          <w:rPr>
            <w:rStyle w:val="PlaceholderText"/>
          </w:rPr>
          <w:t>[Tittel]</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BBA" w:rsidP="00BA5BBA" w:rsidRDefault="00BA5BBA" w14:paraId="1C931363" w14:textId="77777777">
    <w:pPr>
      <w:pStyle w:val="Stiltopptekst"/>
      <w:rPr>
        <w:color w:val="auto"/>
        <w:sz w:val="20"/>
      </w:rPr>
    </w:pPr>
    <w:r w:rsidRPr="00CA68DA">
      <w:rPr>
        <w:rStyle w:val="PlaceholderText"/>
      </w:rPr>
      <w:t>[Tittel]</w:t>
    </w:r>
  </w:p>
  <w:p w:rsidR="00500948" w:rsidP="00500948" w:rsidRDefault="00500948" w14:paraId="515B893E" w14:textId="77777777">
    <w:pPr>
      <w:pStyle w:val="Stiltopptekst"/>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136D"/>
    <w:multiLevelType w:val="hybridMultilevel"/>
    <w:tmpl w:val="FFFFFFFF"/>
    <w:lvl w:ilvl="0" w:tplc="D79AD852">
      <w:start w:val="1"/>
      <w:numFmt w:val="bullet"/>
      <w:lvlText w:val=""/>
      <w:lvlJc w:val="left"/>
      <w:pPr>
        <w:ind w:left="720" w:hanging="360"/>
      </w:pPr>
      <w:rPr>
        <w:rFonts w:hint="default" w:ascii="Symbol" w:hAnsi="Symbol"/>
      </w:rPr>
    </w:lvl>
    <w:lvl w:ilvl="1" w:tplc="4D089C7A">
      <w:start w:val="1"/>
      <w:numFmt w:val="bullet"/>
      <w:lvlText w:val="o"/>
      <w:lvlJc w:val="left"/>
      <w:pPr>
        <w:ind w:left="1440" w:hanging="360"/>
      </w:pPr>
      <w:rPr>
        <w:rFonts w:hint="default" w:ascii="Courier New" w:hAnsi="Courier New"/>
      </w:rPr>
    </w:lvl>
    <w:lvl w:ilvl="2" w:tplc="95E29C7E">
      <w:start w:val="1"/>
      <w:numFmt w:val="bullet"/>
      <w:lvlText w:val=""/>
      <w:lvlJc w:val="left"/>
      <w:pPr>
        <w:ind w:left="2160" w:hanging="360"/>
      </w:pPr>
      <w:rPr>
        <w:rFonts w:hint="default" w:ascii="Wingdings" w:hAnsi="Wingdings"/>
      </w:rPr>
    </w:lvl>
    <w:lvl w:ilvl="3" w:tplc="2B5610AC">
      <w:start w:val="1"/>
      <w:numFmt w:val="bullet"/>
      <w:lvlText w:val=""/>
      <w:lvlJc w:val="left"/>
      <w:pPr>
        <w:ind w:left="2880" w:hanging="360"/>
      </w:pPr>
      <w:rPr>
        <w:rFonts w:hint="default" w:ascii="Symbol" w:hAnsi="Symbol"/>
      </w:rPr>
    </w:lvl>
    <w:lvl w:ilvl="4" w:tplc="D7B25E6A">
      <w:start w:val="1"/>
      <w:numFmt w:val="bullet"/>
      <w:lvlText w:val="o"/>
      <w:lvlJc w:val="left"/>
      <w:pPr>
        <w:ind w:left="3600" w:hanging="360"/>
      </w:pPr>
      <w:rPr>
        <w:rFonts w:hint="default" w:ascii="Courier New" w:hAnsi="Courier New"/>
      </w:rPr>
    </w:lvl>
    <w:lvl w:ilvl="5" w:tplc="742E818C">
      <w:start w:val="1"/>
      <w:numFmt w:val="bullet"/>
      <w:lvlText w:val=""/>
      <w:lvlJc w:val="left"/>
      <w:pPr>
        <w:ind w:left="4320" w:hanging="360"/>
      </w:pPr>
      <w:rPr>
        <w:rFonts w:hint="default" w:ascii="Wingdings" w:hAnsi="Wingdings"/>
      </w:rPr>
    </w:lvl>
    <w:lvl w:ilvl="6" w:tplc="6AEA1198">
      <w:start w:val="1"/>
      <w:numFmt w:val="bullet"/>
      <w:lvlText w:val=""/>
      <w:lvlJc w:val="left"/>
      <w:pPr>
        <w:ind w:left="5040" w:hanging="360"/>
      </w:pPr>
      <w:rPr>
        <w:rFonts w:hint="default" w:ascii="Symbol" w:hAnsi="Symbol"/>
      </w:rPr>
    </w:lvl>
    <w:lvl w:ilvl="7" w:tplc="313ACB06">
      <w:start w:val="1"/>
      <w:numFmt w:val="bullet"/>
      <w:lvlText w:val="o"/>
      <w:lvlJc w:val="left"/>
      <w:pPr>
        <w:ind w:left="5760" w:hanging="360"/>
      </w:pPr>
      <w:rPr>
        <w:rFonts w:hint="default" w:ascii="Courier New" w:hAnsi="Courier New"/>
      </w:rPr>
    </w:lvl>
    <w:lvl w:ilvl="8" w:tplc="2D4887D0">
      <w:start w:val="1"/>
      <w:numFmt w:val="bullet"/>
      <w:lvlText w:val=""/>
      <w:lvlJc w:val="left"/>
      <w:pPr>
        <w:ind w:left="6480" w:hanging="360"/>
      </w:pPr>
      <w:rPr>
        <w:rFonts w:hint="default" w:ascii="Wingdings" w:hAnsi="Wingdings"/>
      </w:rPr>
    </w:lvl>
  </w:abstractNum>
  <w:abstractNum w:abstractNumId="1" w15:restartNumberingAfterBreak="0">
    <w:nsid w:val="1835505B"/>
    <w:multiLevelType w:val="hybridMultilevel"/>
    <w:tmpl w:val="FFFFFFFF"/>
    <w:lvl w:ilvl="0" w:tplc="F4E2122C">
      <w:start w:val="1"/>
      <w:numFmt w:val="bullet"/>
      <w:lvlText w:val=""/>
      <w:lvlJc w:val="left"/>
      <w:pPr>
        <w:ind w:left="720" w:hanging="360"/>
      </w:pPr>
      <w:rPr>
        <w:rFonts w:hint="default" w:ascii="Symbol" w:hAnsi="Symbol"/>
      </w:rPr>
    </w:lvl>
    <w:lvl w:ilvl="1" w:tplc="6310D098">
      <w:start w:val="1"/>
      <w:numFmt w:val="bullet"/>
      <w:lvlText w:val="o"/>
      <w:lvlJc w:val="left"/>
      <w:pPr>
        <w:ind w:left="1440" w:hanging="360"/>
      </w:pPr>
      <w:rPr>
        <w:rFonts w:hint="default" w:ascii="Courier New" w:hAnsi="Courier New"/>
      </w:rPr>
    </w:lvl>
    <w:lvl w:ilvl="2" w:tplc="0FE28C66">
      <w:start w:val="1"/>
      <w:numFmt w:val="bullet"/>
      <w:lvlText w:val=""/>
      <w:lvlJc w:val="left"/>
      <w:pPr>
        <w:ind w:left="2160" w:hanging="360"/>
      </w:pPr>
      <w:rPr>
        <w:rFonts w:hint="default" w:ascii="Wingdings" w:hAnsi="Wingdings"/>
      </w:rPr>
    </w:lvl>
    <w:lvl w:ilvl="3" w:tplc="A12221E4">
      <w:start w:val="1"/>
      <w:numFmt w:val="bullet"/>
      <w:lvlText w:val=""/>
      <w:lvlJc w:val="left"/>
      <w:pPr>
        <w:ind w:left="2880" w:hanging="360"/>
      </w:pPr>
      <w:rPr>
        <w:rFonts w:hint="default" w:ascii="Symbol" w:hAnsi="Symbol"/>
      </w:rPr>
    </w:lvl>
    <w:lvl w:ilvl="4" w:tplc="A524EA0C">
      <w:start w:val="1"/>
      <w:numFmt w:val="bullet"/>
      <w:lvlText w:val="o"/>
      <w:lvlJc w:val="left"/>
      <w:pPr>
        <w:ind w:left="3600" w:hanging="360"/>
      </w:pPr>
      <w:rPr>
        <w:rFonts w:hint="default" w:ascii="Courier New" w:hAnsi="Courier New"/>
      </w:rPr>
    </w:lvl>
    <w:lvl w:ilvl="5" w:tplc="8ED87A70">
      <w:start w:val="1"/>
      <w:numFmt w:val="bullet"/>
      <w:lvlText w:val=""/>
      <w:lvlJc w:val="left"/>
      <w:pPr>
        <w:ind w:left="4320" w:hanging="360"/>
      </w:pPr>
      <w:rPr>
        <w:rFonts w:hint="default" w:ascii="Wingdings" w:hAnsi="Wingdings"/>
      </w:rPr>
    </w:lvl>
    <w:lvl w:ilvl="6" w:tplc="8B32A268">
      <w:start w:val="1"/>
      <w:numFmt w:val="bullet"/>
      <w:lvlText w:val=""/>
      <w:lvlJc w:val="left"/>
      <w:pPr>
        <w:ind w:left="5040" w:hanging="360"/>
      </w:pPr>
      <w:rPr>
        <w:rFonts w:hint="default" w:ascii="Symbol" w:hAnsi="Symbol"/>
      </w:rPr>
    </w:lvl>
    <w:lvl w:ilvl="7" w:tplc="01B00928">
      <w:start w:val="1"/>
      <w:numFmt w:val="bullet"/>
      <w:lvlText w:val="o"/>
      <w:lvlJc w:val="left"/>
      <w:pPr>
        <w:ind w:left="5760" w:hanging="360"/>
      </w:pPr>
      <w:rPr>
        <w:rFonts w:hint="default" w:ascii="Courier New" w:hAnsi="Courier New"/>
      </w:rPr>
    </w:lvl>
    <w:lvl w:ilvl="8" w:tplc="92206D16">
      <w:start w:val="1"/>
      <w:numFmt w:val="bullet"/>
      <w:lvlText w:val=""/>
      <w:lvlJc w:val="left"/>
      <w:pPr>
        <w:ind w:left="6480" w:hanging="360"/>
      </w:pPr>
      <w:rPr>
        <w:rFonts w:hint="default" w:ascii="Wingdings" w:hAnsi="Wingdings"/>
      </w:rPr>
    </w:lvl>
  </w:abstractNum>
  <w:abstractNum w:abstractNumId="2" w15:restartNumberingAfterBreak="0">
    <w:nsid w:val="1DF97F10"/>
    <w:multiLevelType w:val="hybridMultilevel"/>
    <w:tmpl w:val="FFFFFFFF"/>
    <w:lvl w:ilvl="0" w:tplc="B5B43394">
      <w:start w:val="1"/>
      <w:numFmt w:val="bullet"/>
      <w:lvlText w:val=""/>
      <w:lvlJc w:val="left"/>
      <w:pPr>
        <w:ind w:left="720" w:hanging="360"/>
      </w:pPr>
      <w:rPr>
        <w:rFonts w:hint="default" w:ascii="Symbol" w:hAnsi="Symbol"/>
      </w:rPr>
    </w:lvl>
    <w:lvl w:ilvl="1" w:tplc="25C8AC78">
      <w:start w:val="1"/>
      <w:numFmt w:val="bullet"/>
      <w:lvlText w:val="o"/>
      <w:lvlJc w:val="left"/>
      <w:pPr>
        <w:ind w:left="1440" w:hanging="360"/>
      </w:pPr>
      <w:rPr>
        <w:rFonts w:hint="default" w:ascii="Courier New" w:hAnsi="Courier New"/>
      </w:rPr>
    </w:lvl>
    <w:lvl w:ilvl="2" w:tplc="0B62E95E">
      <w:start w:val="1"/>
      <w:numFmt w:val="bullet"/>
      <w:lvlText w:val=""/>
      <w:lvlJc w:val="left"/>
      <w:pPr>
        <w:ind w:left="2160" w:hanging="360"/>
      </w:pPr>
      <w:rPr>
        <w:rFonts w:hint="default" w:ascii="Wingdings" w:hAnsi="Wingdings"/>
      </w:rPr>
    </w:lvl>
    <w:lvl w:ilvl="3" w:tplc="77462298">
      <w:start w:val="1"/>
      <w:numFmt w:val="bullet"/>
      <w:lvlText w:val=""/>
      <w:lvlJc w:val="left"/>
      <w:pPr>
        <w:ind w:left="2880" w:hanging="360"/>
      </w:pPr>
      <w:rPr>
        <w:rFonts w:hint="default" w:ascii="Symbol" w:hAnsi="Symbol"/>
      </w:rPr>
    </w:lvl>
    <w:lvl w:ilvl="4" w:tplc="AD0C5A28">
      <w:start w:val="1"/>
      <w:numFmt w:val="bullet"/>
      <w:lvlText w:val="o"/>
      <w:lvlJc w:val="left"/>
      <w:pPr>
        <w:ind w:left="3600" w:hanging="360"/>
      </w:pPr>
      <w:rPr>
        <w:rFonts w:hint="default" w:ascii="Courier New" w:hAnsi="Courier New"/>
      </w:rPr>
    </w:lvl>
    <w:lvl w:ilvl="5" w:tplc="368056FE">
      <w:start w:val="1"/>
      <w:numFmt w:val="bullet"/>
      <w:lvlText w:val=""/>
      <w:lvlJc w:val="left"/>
      <w:pPr>
        <w:ind w:left="4320" w:hanging="360"/>
      </w:pPr>
      <w:rPr>
        <w:rFonts w:hint="default" w:ascii="Wingdings" w:hAnsi="Wingdings"/>
      </w:rPr>
    </w:lvl>
    <w:lvl w:ilvl="6" w:tplc="E370FDCA">
      <w:start w:val="1"/>
      <w:numFmt w:val="bullet"/>
      <w:lvlText w:val=""/>
      <w:lvlJc w:val="left"/>
      <w:pPr>
        <w:ind w:left="5040" w:hanging="360"/>
      </w:pPr>
      <w:rPr>
        <w:rFonts w:hint="default" w:ascii="Symbol" w:hAnsi="Symbol"/>
      </w:rPr>
    </w:lvl>
    <w:lvl w:ilvl="7" w:tplc="EC10D94E">
      <w:start w:val="1"/>
      <w:numFmt w:val="bullet"/>
      <w:lvlText w:val="o"/>
      <w:lvlJc w:val="left"/>
      <w:pPr>
        <w:ind w:left="5760" w:hanging="360"/>
      </w:pPr>
      <w:rPr>
        <w:rFonts w:hint="default" w:ascii="Courier New" w:hAnsi="Courier New"/>
      </w:rPr>
    </w:lvl>
    <w:lvl w:ilvl="8" w:tplc="30CA01A4">
      <w:start w:val="1"/>
      <w:numFmt w:val="bullet"/>
      <w:lvlText w:val=""/>
      <w:lvlJc w:val="left"/>
      <w:pPr>
        <w:ind w:left="6480" w:hanging="360"/>
      </w:pPr>
      <w:rPr>
        <w:rFonts w:hint="default" w:ascii="Wingdings" w:hAnsi="Wingdings"/>
      </w:rPr>
    </w:lvl>
  </w:abstractNum>
  <w:abstractNum w:abstractNumId="3" w15:restartNumberingAfterBreak="0">
    <w:nsid w:val="24754F01"/>
    <w:multiLevelType w:val="hybridMultilevel"/>
    <w:tmpl w:val="FFFFFFFF"/>
    <w:lvl w:ilvl="0" w:tplc="20164624">
      <w:start w:val="1"/>
      <w:numFmt w:val="bullet"/>
      <w:lvlText w:val=""/>
      <w:lvlJc w:val="left"/>
      <w:pPr>
        <w:ind w:left="720" w:hanging="360"/>
      </w:pPr>
      <w:rPr>
        <w:rFonts w:hint="default" w:ascii="Symbol" w:hAnsi="Symbol"/>
      </w:rPr>
    </w:lvl>
    <w:lvl w:ilvl="1" w:tplc="3FCE2928">
      <w:start w:val="1"/>
      <w:numFmt w:val="bullet"/>
      <w:lvlText w:val="o"/>
      <w:lvlJc w:val="left"/>
      <w:pPr>
        <w:ind w:left="1440" w:hanging="360"/>
      </w:pPr>
      <w:rPr>
        <w:rFonts w:hint="default" w:ascii="Courier New" w:hAnsi="Courier New"/>
      </w:rPr>
    </w:lvl>
    <w:lvl w:ilvl="2" w:tplc="6426822E">
      <w:start w:val="1"/>
      <w:numFmt w:val="bullet"/>
      <w:lvlText w:val=""/>
      <w:lvlJc w:val="left"/>
      <w:pPr>
        <w:ind w:left="2160" w:hanging="360"/>
      </w:pPr>
      <w:rPr>
        <w:rFonts w:hint="default" w:ascii="Wingdings" w:hAnsi="Wingdings"/>
      </w:rPr>
    </w:lvl>
    <w:lvl w:ilvl="3" w:tplc="9710DA3A">
      <w:start w:val="1"/>
      <w:numFmt w:val="bullet"/>
      <w:lvlText w:val=""/>
      <w:lvlJc w:val="left"/>
      <w:pPr>
        <w:ind w:left="2880" w:hanging="360"/>
      </w:pPr>
      <w:rPr>
        <w:rFonts w:hint="default" w:ascii="Symbol" w:hAnsi="Symbol"/>
      </w:rPr>
    </w:lvl>
    <w:lvl w:ilvl="4" w:tplc="6AC0D800">
      <w:start w:val="1"/>
      <w:numFmt w:val="bullet"/>
      <w:lvlText w:val="o"/>
      <w:lvlJc w:val="left"/>
      <w:pPr>
        <w:ind w:left="3600" w:hanging="360"/>
      </w:pPr>
      <w:rPr>
        <w:rFonts w:hint="default" w:ascii="Courier New" w:hAnsi="Courier New"/>
      </w:rPr>
    </w:lvl>
    <w:lvl w:ilvl="5" w:tplc="2A22BB9E">
      <w:start w:val="1"/>
      <w:numFmt w:val="bullet"/>
      <w:lvlText w:val=""/>
      <w:lvlJc w:val="left"/>
      <w:pPr>
        <w:ind w:left="4320" w:hanging="360"/>
      </w:pPr>
      <w:rPr>
        <w:rFonts w:hint="default" w:ascii="Wingdings" w:hAnsi="Wingdings"/>
      </w:rPr>
    </w:lvl>
    <w:lvl w:ilvl="6" w:tplc="3B465300">
      <w:start w:val="1"/>
      <w:numFmt w:val="bullet"/>
      <w:lvlText w:val=""/>
      <w:lvlJc w:val="left"/>
      <w:pPr>
        <w:ind w:left="5040" w:hanging="360"/>
      </w:pPr>
      <w:rPr>
        <w:rFonts w:hint="default" w:ascii="Symbol" w:hAnsi="Symbol"/>
      </w:rPr>
    </w:lvl>
    <w:lvl w:ilvl="7" w:tplc="75FA8C26">
      <w:start w:val="1"/>
      <w:numFmt w:val="bullet"/>
      <w:lvlText w:val="o"/>
      <w:lvlJc w:val="left"/>
      <w:pPr>
        <w:ind w:left="5760" w:hanging="360"/>
      </w:pPr>
      <w:rPr>
        <w:rFonts w:hint="default" w:ascii="Courier New" w:hAnsi="Courier New"/>
      </w:rPr>
    </w:lvl>
    <w:lvl w:ilvl="8" w:tplc="0134AB0A">
      <w:start w:val="1"/>
      <w:numFmt w:val="bullet"/>
      <w:lvlText w:val=""/>
      <w:lvlJc w:val="left"/>
      <w:pPr>
        <w:ind w:left="6480" w:hanging="360"/>
      </w:pPr>
      <w:rPr>
        <w:rFonts w:hint="default" w:ascii="Wingdings" w:hAnsi="Wingdings"/>
      </w:rPr>
    </w:lvl>
  </w:abstractNum>
  <w:abstractNum w:abstractNumId="4" w15:restartNumberingAfterBreak="0">
    <w:nsid w:val="24F21DD6"/>
    <w:multiLevelType w:val="hybridMultilevel"/>
    <w:tmpl w:val="5E7AEC80"/>
    <w:lvl w:ilvl="0" w:tplc="B1266ADE">
      <w:start w:val="1"/>
      <w:numFmt w:val="bullet"/>
      <w:pStyle w:val="Punktstil"/>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2D90336A"/>
    <w:multiLevelType w:val="hybridMultilevel"/>
    <w:tmpl w:val="FFFFFFFF"/>
    <w:lvl w:ilvl="0" w:tplc="5A749DC2">
      <w:start w:val="1"/>
      <w:numFmt w:val="bullet"/>
      <w:lvlText w:val=""/>
      <w:lvlJc w:val="left"/>
      <w:pPr>
        <w:ind w:left="720" w:hanging="360"/>
      </w:pPr>
      <w:rPr>
        <w:rFonts w:hint="default" w:ascii="Symbol" w:hAnsi="Symbol"/>
      </w:rPr>
    </w:lvl>
    <w:lvl w:ilvl="1" w:tplc="C652D532">
      <w:start w:val="1"/>
      <w:numFmt w:val="bullet"/>
      <w:lvlText w:val="o"/>
      <w:lvlJc w:val="left"/>
      <w:pPr>
        <w:ind w:left="1440" w:hanging="360"/>
      </w:pPr>
      <w:rPr>
        <w:rFonts w:hint="default" w:ascii="Courier New" w:hAnsi="Courier New"/>
      </w:rPr>
    </w:lvl>
    <w:lvl w:ilvl="2" w:tplc="913ADFFA">
      <w:start w:val="1"/>
      <w:numFmt w:val="bullet"/>
      <w:lvlText w:val=""/>
      <w:lvlJc w:val="left"/>
      <w:pPr>
        <w:ind w:left="2160" w:hanging="360"/>
      </w:pPr>
      <w:rPr>
        <w:rFonts w:hint="default" w:ascii="Wingdings" w:hAnsi="Wingdings"/>
      </w:rPr>
    </w:lvl>
    <w:lvl w:ilvl="3" w:tplc="09489382">
      <w:start w:val="1"/>
      <w:numFmt w:val="bullet"/>
      <w:lvlText w:val=""/>
      <w:lvlJc w:val="left"/>
      <w:pPr>
        <w:ind w:left="2880" w:hanging="360"/>
      </w:pPr>
      <w:rPr>
        <w:rFonts w:hint="default" w:ascii="Symbol" w:hAnsi="Symbol"/>
      </w:rPr>
    </w:lvl>
    <w:lvl w:ilvl="4" w:tplc="7B865E74">
      <w:start w:val="1"/>
      <w:numFmt w:val="bullet"/>
      <w:lvlText w:val="o"/>
      <w:lvlJc w:val="left"/>
      <w:pPr>
        <w:ind w:left="3600" w:hanging="360"/>
      </w:pPr>
      <w:rPr>
        <w:rFonts w:hint="default" w:ascii="Courier New" w:hAnsi="Courier New"/>
      </w:rPr>
    </w:lvl>
    <w:lvl w:ilvl="5" w:tplc="E5688770">
      <w:start w:val="1"/>
      <w:numFmt w:val="bullet"/>
      <w:lvlText w:val=""/>
      <w:lvlJc w:val="left"/>
      <w:pPr>
        <w:ind w:left="4320" w:hanging="360"/>
      </w:pPr>
      <w:rPr>
        <w:rFonts w:hint="default" w:ascii="Wingdings" w:hAnsi="Wingdings"/>
      </w:rPr>
    </w:lvl>
    <w:lvl w:ilvl="6" w:tplc="532AC9C6">
      <w:start w:val="1"/>
      <w:numFmt w:val="bullet"/>
      <w:lvlText w:val=""/>
      <w:lvlJc w:val="left"/>
      <w:pPr>
        <w:ind w:left="5040" w:hanging="360"/>
      </w:pPr>
      <w:rPr>
        <w:rFonts w:hint="default" w:ascii="Symbol" w:hAnsi="Symbol"/>
      </w:rPr>
    </w:lvl>
    <w:lvl w:ilvl="7" w:tplc="256A9CFA">
      <w:start w:val="1"/>
      <w:numFmt w:val="bullet"/>
      <w:lvlText w:val="o"/>
      <w:lvlJc w:val="left"/>
      <w:pPr>
        <w:ind w:left="5760" w:hanging="360"/>
      </w:pPr>
      <w:rPr>
        <w:rFonts w:hint="default" w:ascii="Courier New" w:hAnsi="Courier New"/>
      </w:rPr>
    </w:lvl>
    <w:lvl w:ilvl="8" w:tplc="C0D42722">
      <w:start w:val="1"/>
      <w:numFmt w:val="bullet"/>
      <w:lvlText w:val=""/>
      <w:lvlJc w:val="left"/>
      <w:pPr>
        <w:ind w:left="6480" w:hanging="360"/>
      </w:pPr>
      <w:rPr>
        <w:rFonts w:hint="default" w:ascii="Wingdings" w:hAnsi="Wingdings"/>
      </w:rPr>
    </w:lvl>
  </w:abstractNum>
  <w:abstractNum w:abstractNumId="6" w15:restartNumberingAfterBreak="0">
    <w:nsid w:val="337B4399"/>
    <w:multiLevelType w:val="multilevel"/>
    <w:tmpl w:val="2294ED48"/>
    <w:lvl w:ilvl="0">
      <w:start w:val="1"/>
      <w:numFmt w:val="decimal"/>
      <w:pStyle w:val="Heading1"/>
      <w:lvlText w:val="%1"/>
      <w:lvlJc w:val="left"/>
      <w:pPr>
        <w:ind w:left="284" w:hanging="284"/>
      </w:pPr>
      <w:rPr>
        <w:rFonts w:hint="default"/>
      </w:rPr>
    </w:lvl>
    <w:lvl w:ilvl="1">
      <w:start w:val="1"/>
      <w:numFmt w:val="decimal"/>
      <w:pStyle w:val="Heading2"/>
      <w:lvlText w:val="%1.%2"/>
      <w:lvlJc w:val="left"/>
      <w:pPr>
        <w:ind w:left="454" w:hanging="454"/>
      </w:pPr>
      <w:rPr>
        <w:rFonts w:hint="default"/>
      </w:rPr>
    </w:lvl>
    <w:lvl w:ilvl="2">
      <w:start w:val="1"/>
      <w:numFmt w:val="decimal"/>
      <w:pStyle w:val="Heading3"/>
      <w:lvlText w:val="%1.%2.%3"/>
      <w:lvlJc w:val="left"/>
      <w:pPr>
        <w:ind w:left="2564"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2143"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4DCE13CE"/>
    <w:multiLevelType w:val="hybridMultilevel"/>
    <w:tmpl w:val="FFFFFFFF"/>
    <w:lvl w:ilvl="0" w:tplc="0178BC24">
      <w:start w:val="1"/>
      <w:numFmt w:val="bullet"/>
      <w:lvlText w:val=""/>
      <w:lvlJc w:val="left"/>
      <w:pPr>
        <w:ind w:left="720" w:hanging="360"/>
      </w:pPr>
      <w:rPr>
        <w:rFonts w:hint="default" w:ascii="Symbol" w:hAnsi="Symbol"/>
      </w:rPr>
    </w:lvl>
    <w:lvl w:ilvl="1" w:tplc="37C867E4">
      <w:start w:val="1"/>
      <w:numFmt w:val="bullet"/>
      <w:lvlText w:val="o"/>
      <w:lvlJc w:val="left"/>
      <w:pPr>
        <w:ind w:left="1440" w:hanging="360"/>
      </w:pPr>
      <w:rPr>
        <w:rFonts w:hint="default" w:ascii="Courier New" w:hAnsi="Courier New"/>
      </w:rPr>
    </w:lvl>
    <w:lvl w:ilvl="2" w:tplc="EBDACAAE">
      <w:start w:val="1"/>
      <w:numFmt w:val="bullet"/>
      <w:lvlText w:val=""/>
      <w:lvlJc w:val="left"/>
      <w:pPr>
        <w:ind w:left="2160" w:hanging="360"/>
      </w:pPr>
      <w:rPr>
        <w:rFonts w:hint="default" w:ascii="Wingdings" w:hAnsi="Wingdings"/>
      </w:rPr>
    </w:lvl>
    <w:lvl w:ilvl="3" w:tplc="1B285394">
      <w:start w:val="1"/>
      <w:numFmt w:val="bullet"/>
      <w:lvlText w:val=""/>
      <w:lvlJc w:val="left"/>
      <w:pPr>
        <w:ind w:left="2880" w:hanging="360"/>
      </w:pPr>
      <w:rPr>
        <w:rFonts w:hint="default" w:ascii="Symbol" w:hAnsi="Symbol"/>
      </w:rPr>
    </w:lvl>
    <w:lvl w:ilvl="4" w:tplc="AE92B2C0">
      <w:start w:val="1"/>
      <w:numFmt w:val="bullet"/>
      <w:lvlText w:val="o"/>
      <w:lvlJc w:val="left"/>
      <w:pPr>
        <w:ind w:left="3600" w:hanging="360"/>
      </w:pPr>
      <w:rPr>
        <w:rFonts w:hint="default" w:ascii="Courier New" w:hAnsi="Courier New"/>
      </w:rPr>
    </w:lvl>
    <w:lvl w:ilvl="5" w:tplc="07EE90E0">
      <w:start w:val="1"/>
      <w:numFmt w:val="bullet"/>
      <w:lvlText w:val=""/>
      <w:lvlJc w:val="left"/>
      <w:pPr>
        <w:ind w:left="4320" w:hanging="360"/>
      </w:pPr>
      <w:rPr>
        <w:rFonts w:hint="default" w:ascii="Wingdings" w:hAnsi="Wingdings"/>
      </w:rPr>
    </w:lvl>
    <w:lvl w:ilvl="6" w:tplc="6E08808A">
      <w:start w:val="1"/>
      <w:numFmt w:val="bullet"/>
      <w:lvlText w:val=""/>
      <w:lvlJc w:val="left"/>
      <w:pPr>
        <w:ind w:left="5040" w:hanging="360"/>
      </w:pPr>
      <w:rPr>
        <w:rFonts w:hint="default" w:ascii="Symbol" w:hAnsi="Symbol"/>
      </w:rPr>
    </w:lvl>
    <w:lvl w:ilvl="7" w:tplc="A218FF12">
      <w:start w:val="1"/>
      <w:numFmt w:val="bullet"/>
      <w:lvlText w:val="o"/>
      <w:lvlJc w:val="left"/>
      <w:pPr>
        <w:ind w:left="5760" w:hanging="360"/>
      </w:pPr>
      <w:rPr>
        <w:rFonts w:hint="default" w:ascii="Courier New" w:hAnsi="Courier New"/>
      </w:rPr>
    </w:lvl>
    <w:lvl w:ilvl="8" w:tplc="EAE4B7D6">
      <w:start w:val="1"/>
      <w:numFmt w:val="bullet"/>
      <w:lvlText w:val=""/>
      <w:lvlJc w:val="left"/>
      <w:pPr>
        <w:ind w:left="6480" w:hanging="360"/>
      </w:pPr>
      <w:rPr>
        <w:rFonts w:hint="default" w:ascii="Wingdings" w:hAnsi="Wingdings"/>
      </w:rPr>
    </w:lvl>
  </w:abstractNum>
  <w:abstractNum w:abstractNumId="8" w15:restartNumberingAfterBreak="0">
    <w:nsid w:val="5D681783"/>
    <w:multiLevelType w:val="hybridMultilevel"/>
    <w:tmpl w:val="FFFFFFFF"/>
    <w:lvl w:ilvl="0" w:tplc="4DB0C414">
      <w:start w:val="1"/>
      <w:numFmt w:val="bullet"/>
      <w:lvlText w:val=""/>
      <w:lvlJc w:val="left"/>
      <w:pPr>
        <w:ind w:left="720" w:hanging="360"/>
      </w:pPr>
      <w:rPr>
        <w:rFonts w:hint="default" w:ascii="Symbol" w:hAnsi="Symbol"/>
      </w:rPr>
    </w:lvl>
    <w:lvl w:ilvl="1" w:tplc="AA42287A">
      <w:start w:val="1"/>
      <w:numFmt w:val="bullet"/>
      <w:lvlText w:val="o"/>
      <w:lvlJc w:val="left"/>
      <w:pPr>
        <w:ind w:left="1440" w:hanging="360"/>
      </w:pPr>
      <w:rPr>
        <w:rFonts w:hint="default" w:ascii="Courier New" w:hAnsi="Courier New"/>
      </w:rPr>
    </w:lvl>
    <w:lvl w:ilvl="2" w:tplc="2EDC0FC0">
      <w:start w:val="1"/>
      <w:numFmt w:val="bullet"/>
      <w:lvlText w:val=""/>
      <w:lvlJc w:val="left"/>
      <w:pPr>
        <w:ind w:left="2160" w:hanging="360"/>
      </w:pPr>
      <w:rPr>
        <w:rFonts w:hint="default" w:ascii="Wingdings" w:hAnsi="Wingdings"/>
      </w:rPr>
    </w:lvl>
    <w:lvl w:ilvl="3" w:tplc="8BCEC8EC">
      <w:start w:val="1"/>
      <w:numFmt w:val="bullet"/>
      <w:lvlText w:val=""/>
      <w:lvlJc w:val="left"/>
      <w:pPr>
        <w:ind w:left="2880" w:hanging="360"/>
      </w:pPr>
      <w:rPr>
        <w:rFonts w:hint="default" w:ascii="Symbol" w:hAnsi="Symbol"/>
      </w:rPr>
    </w:lvl>
    <w:lvl w:ilvl="4" w:tplc="92B22CB8">
      <w:start w:val="1"/>
      <w:numFmt w:val="bullet"/>
      <w:lvlText w:val="o"/>
      <w:lvlJc w:val="left"/>
      <w:pPr>
        <w:ind w:left="3600" w:hanging="360"/>
      </w:pPr>
      <w:rPr>
        <w:rFonts w:hint="default" w:ascii="Courier New" w:hAnsi="Courier New"/>
      </w:rPr>
    </w:lvl>
    <w:lvl w:ilvl="5" w:tplc="EFC4CA42">
      <w:start w:val="1"/>
      <w:numFmt w:val="bullet"/>
      <w:lvlText w:val=""/>
      <w:lvlJc w:val="left"/>
      <w:pPr>
        <w:ind w:left="4320" w:hanging="360"/>
      </w:pPr>
      <w:rPr>
        <w:rFonts w:hint="default" w:ascii="Wingdings" w:hAnsi="Wingdings"/>
      </w:rPr>
    </w:lvl>
    <w:lvl w:ilvl="6" w:tplc="C72CA0D0">
      <w:start w:val="1"/>
      <w:numFmt w:val="bullet"/>
      <w:lvlText w:val=""/>
      <w:lvlJc w:val="left"/>
      <w:pPr>
        <w:ind w:left="5040" w:hanging="360"/>
      </w:pPr>
      <w:rPr>
        <w:rFonts w:hint="default" w:ascii="Symbol" w:hAnsi="Symbol"/>
      </w:rPr>
    </w:lvl>
    <w:lvl w:ilvl="7" w:tplc="BE7669D0">
      <w:start w:val="1"/>
      <w:numFmt w:val="bullet"/>
      <w:lvlText w:val="o"/>
      <w:lvlJc w:val="left"/>
      <w:pPr>
        <w:ind w:left="5760" w:hanging="360"/>
      </w:pPr>
      <w:rPr>
        <w:rFonts w:hint="default" w:ascii="Courier New" w:hAnsi="Courier New"/>
      </w:rPr>
    </w:lvl>
    <w:lvl w:ilvl="8" w:tplc="EB7440EE">
      <w:start w:val="1"/>
      <w:numFmt w:val="bullet"/>
      <w:lvlText w:val=""/>
      <w:lvlJc w:val="left"/>
      <w:pPr>
        <w:ind w:left="6480" w:hanging="360"/>
      </w:pPr>
      <w:rPr>
        <w:rFonts w:hint="default" w:ascii="Wingdings" w:hAnsi="Wingdings"/>
      </w:rPr>
    </w:lvl>
  </w:abstractNum>
  <w:abstractNum w:abstractNumId="9" w15:restartNumberingAfterBreak="0">
    <w:nsid w:val="76EB68C3"/>
    <w:multiLevelType w:val="hybridMultilevel"/>
    <w:tmpl w:val="FFFFFFFF"/>
    <w:lvl w:ilvl="0" w:tplc="A74A5D92">
      <w:start w:val="1"/>
      <w:numFmt w:val="bullet"/>
      <w:lvlText w:val=""/>
      <w:lvlJc w:val="left"/>
      <w:pPr>
        <w:ind w:left="720" w:hanging="360"/>
      </w:pPr>
      <w:rPr>
        <w:rFonts w:hint="default" w:ascii="Symbol" w:hAnsi="Symbol"/>
      </w:rPr>
    </w:lvl>
    <w:lvl w:ilvl="1" w:tplc="28C0960E">
      <w:start w:val="1"/>
      <w:numFmt w:val="bullet"/>
      <w:lvlText w:val="o"/>
      <w:lvlJc w:val="left"/>
      <w:pPr>
        <w:ind w:left="1440" w:hanging="360"/>
      </w:pPr>
      <w:rPr>
        <w:rFonts w:hint="default" w:ascii="Courier New" w:hAnsi="Courier New"/>
      </w:rPr>
    </w:lvl>
    <w:lvl w:ilvl="2" w:tplc="31226210">
      <w:start w:val="1"/>
      <w:numFmt w:val="bullet"/>
      <w:lvlText w:val=""/>
      <w:lvlJc w:val="left"/>
      <w:pPr>
        <w:ind w:left="2160" w:hanging="360"/>
      </w:pPr>
      <w:rPr>
        <w:rFonts w:hint="default" w:ascii="Wingdings" w:hAnsi="Wingdings"/>
      </w:rPr>
    </w:lvl>
    <w:lvl w:ilvl="3" w:tplc="6532A8A8">
      <w:start w:val="1"/>
      <w:numFmt w:val="bullet"/>
      <w:lvlText w:val=""/>
      <w:lvlJc w:val="left"/>
      <w:pPr>
        <w:ind w:left="2880" w:hanging="360"/>
      </w:pPr>
      <w:rPr>
        <w:rFonts w:hint="default" w:ascii="Symbol" w:hAnsi="Symbol"/>
      </w:rPr>
    </w:lvl>
    <w:lvl w:ilvl="4" w:tplc="D478A398">
      <w:start w:val="1"/>
      <w:numFmt w:val="bullet"/>
      <w:lvlText w:val="o"/>
      <w:lvlJc w:val="left"/>
      <w:pPr>
        <w:ind w:left="3600" w:hanging="360"/>
      </w:pPr>
      <w:rPr>
        <w:rFonts w:hint="default" w:ascii="Courier New" w:hAnsi="Courier New"/>
      </w:rPr>
    </w:lvl>
    <w:lvl w:ilvl="5" w:tplc="97B8FE22">
      <w:start w:val="1"/>
      <w:numFmt w:val="bullet"/>
      <w:lvlText w:val=""/>
      <w:lvlJc w:val="left"/>
      <w:pPr>
        <w:ind w:left="4320" w:hanging="360"/>
      </w:pPr>
      <w:rPr>
        <w:rFonts w:hint="default" w:ascii="Wingdings" w:hAnsi="Wingdings"/>
      </w:rPr>
    </w:lvl>
    <w:lvl w:ilvl="6" w:tplc="F4005C66">
      <w:start w:val="1"/>
      <w:numFmt w:val="bullet"/>
      <w:lvlText w:val=""/>
      <w:lvlJc w:val="left"/>
      <w:pPr>
        <w:ind w:left="5040" w:hanging="360"/>
      </w:pPr>
      <w:rPr>
        <w:rFonts w:hint="default" w:ascii="Symbol" w:hAnsi="Symbol"/>
      </w:rPr>
    </w:lvl>
    <w:lvl w:ilvl="7" w:tplc="38962CC2">
      <w:start w:val="1"/>
      <w:numFmt w:val="bullet"/>
      <w:lvlText w:val="o"/>
      <w:lvlJc w:val="left"/>
      <w:pPr>
        <w:ind w:left="5760" w:hanging="360"/>
      </w:pPr>
      <w:rPr>
        <w:rFonts w:hint="default" w:ascii="Courier New" w:hAnsi="Courier New"/>
      </w:rPr>
    </w:lvl>
    <w:lvl w:ilvl="8" w:tplc="7B06FBAA">
      <w:start w:val="1"/>
      <w:numFmt w:val="bullet"/>
      <w:lvlText w:val=""/>
      <w:lvlJc w:val="left"/>
      <w:pPr>
        <w:ind w:left="6480" w:hanging="360"/>
      </w:pPr>
      <w:rPr>
        <w:rFonts w:hint="default" w:ascii="Wingdings" w:hAnsi="Wingdings"/>
      </w:rPr>
    </w:lvl>
  </w:abstractNum>
  <w:num w:numId="1" w16cid:durableId="2028404842">
    <w:abstractNumId w:val="5"/>
  </w:num>
  <w:num w:numId="2" w16cid:durableId="1574583768">
    <w:abstractNumId w:val="7"/>
  </w:num>
  <w:num w:numId="3" w16cid:durableId="1149976763">
    <w:abstractNumId w:val="0"/>
  </w:num>
  <w:num w:numId="4" w16cid:durableId="307050899">
    <w:abstractNumId w:val="8"/>
  </w:num>
  <w:num w:numId="5" w16cid:durableId="1425347873">
    <w:abstractNumId w:val="9"/>
  </w:num>
  <w:num w:numId="6" w16cid:durableId="1272854582">
    <w:abstractNumId w:val="1"/>
  </w:num>
  <w:num w:numId="7" w16cid:durableId="2131044861">
    <w:abstractNumId w:val="3"/>
  </w:num>
  <w:num w:numId="8" w16cid:durableId="1505777831">
    <w:abstractNumId w:val="2"/>
  </w:num>
  <w:num w:numId="9" w16cid:durableId="1368945699">
    <w:abstractNumId w:val="6"/>
  </w:num>
  <w:num w:numId="10" w16cid:durableId="120274539">
    <w:abstractNumId w:val="6"/>
  </w:num>
  <w:num w:numId="11" w16cid:durableId="2025352769">
    <w:abstractNumId w:val="6"/>
  </w:num>
  <w:num w:numId="12" w16cid:durableId="486021763">
    <w:abstractNumId w:val="6"/>
  </w:num>
  <w:num w:numId="13" w16cid:durableId="603925867">
    <w:abstractNumId w:val="4"/>
  </w:num>
</w:numbering>
</file>

<file path=word/people.xml><?xml version="1.0" encoding="utf-8"?>
<w15:people xmlns:mc="http://schemas.openxmlformats.org/markup-compatibility/2006" xmlns:w15="http://schemas.microsoft.com/office/word/2012/wordml" mc:Ignorable="w15">
  <w15:person w15:author="Magnus Svensson">
    <w15:presenceInfo w15:providerId="AD" w15:userId="S::ms@norog.no::93357cb0-1525-461d-8d40-b57e66fcc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hideSpellingErrors/>
  <w:hideGrammaticalErrors/>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CF3"/>
    <w:rsid w:val="0004478B"/>
    <w:rsid w:val="000728D8"/>
    <w:rsid w:val="000823E8"/>
    <w:rsid w:val="0011313B"/>
    <w:rsid w:val="00131CF3"/>
    <w:rsid w:val="00133697"/>
    <w:rsid w:val="00133AEC"/>
    <w:rsid w:val="00196BDB"/>
    <w:rsid w:val="00197592"/>
    <w:rsid w:val="001C2309"/>
    <w:rsid w:val="00216F64"/>
    <w:rsid w:val="002235FD"/>
    <w:rsid w:val="00227D02"/>
    <w:rsid w:val="00235896"/>
    <w:rsid w:val="00264B7E"/>
    <w:rsid w:val="0026619C"/>
    <w:rsid w:val="002E783C"/>
    <w:rsid w:val="00326485"/>
    <w:rsid w:val="00334980"/>
    <w:rsid w:val="00337855"/>
    <w:rsid w:val="0037004F"/>
    <w:rsid w:val="004205AA"/>
    <w:rsid w:val="00473D0B"/>
    <w:rsid w:val="00480FB8"/>
    <w:rsid w:val="004C1A05"/>
    <w:rsid w:val="004C711C"/>
    <w:rsid w:val="00500948"/>
    <w:rsid w:val="0052034A"/>
    <w:rsid w:val="005211D4"/>
    <w:rsid w:val="005247FE"/>
    <w:rsid w:val="005359E0"/>
    <w:rsid w:val="005849E5"/>
    <w:rsid w:val="00587354"/>
    <w:rsid w:val="00593C7C"/>
    <w:rsid w:val="0059621B"/>
    <w:rsid w:val="005A3066"/>
    <w:rsid w:val="005C0636"/>
    <w:rsid w:val="006226AA"/>
    <w:rsid w:val="006268B2"/>
    <w:rsid w:val="00673010"/>
    <w:rsid w:val="006D4E28"/>
    <w:rsid w:val="006F7E88"/>
    <w:rsid w:val="007238A9"/>
    <w:rsid w:val="00746442"/>
    <w:rsid w:val="007716DB"/>
    <w:rsid w:val="00776642"/>
    <w:rsid w:val="00791782"/>
    <w:rsid w:val="007C4674"/>
    <w:rsid w:val="007C72DD"/>
    <w:rsid w:val="008057D4"/>
    <w:rsid w:val="00845858"/>
    <w:rsid w:val="00891AB7"/>
    <w:rsid w:val="008B64A3"/>
    <w:rsid w:val="00906E33"/>
    <w:rsid w:val="00911E5D"/>
    <w:rsid w:val="00914225"/>
    <w:rsid w:val="00994F26"/>
    <w:rsid w:val="009D5C32"/>
    <w:rsid w:val="00A215A9"/>
    <w:rsid w:val="00A4634F"/>
    <w:rsid w:val="00A57075"/>
    <w:rsid w:val="00A60A7E"/>
    <w:rsid w:val="00AC67C8"/>
    <w:rsid w:val="00B0770A"/>
    <w:rsid w:val="00B273BF"/>
    <w:rsid w:val="00B36F1D"/>
    <w:rsid w:val="00B91854"/>
    <w:rsid w:val="00BA5BBA"/>
    <w:rsid w:val="00BC1731"/>
    <w:rsid w:val="00BD6F83"/>
    <w:rsid w:val="00BF036A"/>
    <w:rsid w:val="00BF06A3"/>
    <w:rsid w:val="00BF1B1E"/>
    <w:rsid w:val="00C072BF"/>
    <w:rsid w:val="00C33D2A"/>
    <w:rsid w:val="00C4687C"/>
    <w:rsid w:val="00C64213"/>
    <w:rsid w:val="00C75A48"/>
    <w:rsid w:val="00C92977"/>
    <w:rsid w:val="00CA3654"/>
    <w:rsid w:val="00CD14C3"/>
    <w:rsid w:val="00CD35C4"/>
    <w:rsid w:val="00CF67ED"/>
    <w:rsid w:val="00CF6B28"/>
    <w:rsid w:val="00D10539"/>
    <w:rsid w:val="00D174D2"/>
    <w:rsid w:val="00D4B79A"/>
    <w:rsid w:val="00D578C1"/>
    <w:rsid w:val="00D5793D"/>
    <w:rsid w:val="00D97E02"/>
    <w:rsid w:val="00DA276C"/>
    <w:rsid w:val="00DA4C71"/>
    <w:rsid w:val="00DC21DD"/>
    <w:rsid w:val="00DE05C1"/>
    <w:rsid w:val="00DF2A9E"/>
    <w:rsid w:val="00E24AC3"/>
    <w:rsid w:val="00E339F6"/>
    <w:rsid w:val="00E35E37"/>
    <w:rsid w:val="00E778FD"/>
    <w:rsid w:val="00E96592"/>
    <w:rsid w:val="00E96EDD"/>
    <w:rsid w:val="00EC4E97"/>
    <w:rsid w:val="00EF2B60"/>
    <w:rsid w:val="00F06990"/>
    <w:rsid w:val="00F41072"/>
    <w:rsid w:val="00F52796"/>
    <w:rsid w:val="00F61EAE"/>
    <w:rsid w:val="011CD3FB"/>
    <w:rsid w:val="013BA951"/>
    <w:rsid w:val="0152C733"/>
    <w:rsid w:val="01643AE9"/>
    <w:rsid w:val="01EF34ED"/>
    <w:rsid w:val="01F4952F"/>
    <w:rsid w:val="02C0682A"/>
    <w:rsid w:val="02E991AA"/>
    <w:rsid w:val="02EE9794"/>
    <w:rsid w:val="034D863C"/>
    <w:rsid w:val="039CA5D8"/>
    <w:rsid w:val="03B99667"/>
    <w:rsid w:val="042F5783"/>
    <w:rsid w:val="048E56F8"/>
    <w:rsid w:val="052EE59B"/>
    <w:rsid w:val="058312F9"/>
    <w:rsid w:val="058C0DB1"/>
    <w:rsid w:val="060561BC"/>
    <w:rsid w:val="060F1A74"/>
    <w:rsid w:val="0639F1BA"/>
    <w:rsid w:val="07475955"/>
    <w:rsid w:val="075501DC"/>
    <w:rsid w:val="0766F845"/>
    <w:rsid w:val="076A81A8"/>
    <w:rsid w:val="0772ED22"/>
    <w:rsid w:val="07AAEAD5"/>
    <w:rsid w:val="07CED51C"/>
    <w:rsid w:val="0841BD6C"/>
    <w:rsid w:val="09271E4E"/>
    <w:rsid w:val="0942C506"/>
    <w:rsid w:val="097F6E81"/>
    <w:rsid w:val="0A507329"/>
    <w:rsid w:val="0AB0D72A"/>
    <w:rsid w:val="0ADE9567"/>
    <w:rsid w:val="0AFA560D"/>
    <w:rsid w:val="0B1AB155"/>
    <w:rsid w:val="0B4AEE83"/>
    <w:rsid w:val="0BA7A152"/>
    <w:rsid w:val="0BABA2B9"/>
    <w:rsid w:val="0BB8DB73"/>
    <w:rsid w:val="0C7E5BF8"/>
    <w:rsid w:val="0D2E2C5B"/>
    <w:rsid w:val="0D3BA51F"/>
    <w:rsid w:val="0D4E9049"/>
    <w:rsid w:val="0D7687E1"/>
    <w:rsid w:val="0DEB2164"/>
    <w:rsid w:val="0E0103FC"/>
    <w:rsid w:val="0E6A37CD"/>
    <w:rsid w:val="0EAC703C"/>
    <w:rsid w:val="0EB48F98"/>
    <w:rsid w:val="0EE53432"/>
    <w:rsid w:val="0EF91CDE"/>
    <w:rsid w:val="0F249B7B"/>
    <w:rsid w:val="0FD0DFBD"/>
    <w:rsid w:val="107571FC"/>
    <w:rsid w:val="10B928E8"/>
    <w:rsid w:val="11481463"/>
    <w:rsid w:val="1151CD1B"/>
    <w:rsid w:val="123CC06E"/>
    <w:rsid w:val="126FDF8C"/>
    <w:rsid w:val="12ED9D7C"/>
    <w:rsid w:val="1302CFA9"/>
    <w:rsid w:val="131037C7"/>
    <w:rsid w:val="131187C3"/>
    <w:rsid w:val="133FB0C8"/>
    <w:rsid w:val="1346ADD3"/>
    <w:rsid w:val="1366C449"/>
    <w:rsid w:val="140BAFED"/>
    <w:rsid w:val="14129FD0"/>
    <w:rsid w:val="14896DDD"/>
    <w:rsid w:val="14DB44CC"/>
    <w:rsid w:val="14ED6F39"/>
    <w:rsid w:val="150E1F7A"/>
    <w:rsid w:val="155284FF"/>
    <w:rsid w:val="158A7F03"/>
    <w:rsid w:val="15EC78F9"/>
    <w:rsid w:val="15F52E11"/>
    <w:rsid w:val="15F9F4E7"/>
    <w:rsid w:val="15FD9C99"/>
    <w:rsid w:val="16B2581D"/>
    <w:rsid w:val="16E1037E"/>
    <w:rsid w:val="17D3EE7F"/>
    <w:rsid w:val="1852A8FE"/>
    <w:rsid w:val="188280D8"/>
    <w:rsid w:val="18D76BDD"/>
    <w:rsid w:val="18ECCC06"/>
    <w:rsid w:val="1958E8D0"/>
    <w:rsid w:val="19721AB9"/>
    <w:rsid w:val="1A0B7C0D"/>
    <w:rsid w:val="1AF4B931"/>
    <w:rsid w:val="1B233732"/>
    <w:rsid w:val="1B2F9278"/>
    <w:rsid w:val="1B339F2D"/>
    <w:rsid w:val="1B4E039A"/>
    <w:rsid w:val="1B503D34"/>
    <w:rsid w:val="1C0F0C9F"/>
    <w:rsid w:val="1C908992"/>
    <w:rsid w:val="1CCD2E54"/>
    <w:rsid w:val="1D55F1FB"/>
    <w:rsid w:val="1D81B6C1"/>
    <w:rsid w:val="1E143C59"/>
    <w:rsid w:val="1EC6F829"/>
    <w:rsid w:val="1ECA818C"/>
    <w:rsid w:val="1EFD314C"/>
    <w:rsid w:val="1F47FD5D"/>
    <w:rsid w:val="1FD2E1F9"/>
    <w:rsid w:val="1FF06B0C"/>
    <w:rsid w:val="206E7149"/>
    <w:rsid w:val="209D0262"/>
    <w:rsid w:val="20A2C4EA"/>
    <w:rsid w:val="20B8D312"/>
    <w:rsid w:val="21BF7EB8"/>
    <w:rsid w:val="2238D2C3"/>
    <w:rsid w:val="226525C6"/>
    <w:rsid w:val="227AB139"/>
    <w:rsid w:val="227F9E1F"/>
    <w:rsid w:val="22F2A2E6"/>
    <w:rsid w:val="230BA29D"/>
    <w:rsid w:val="231555FD"/>
    <w:rsid w:val="235EE006"/>
    <w:rsid w:val="24243F99"/>
    <w:rsid w:val="24BB3B86"/>
    <w:rsid w:val="25160953"/>
    <w:rsid w:val="251F8F56"/>
    <w:rsid w:val="256CAB53"/>
    <w:rsid w:val="259E1684"/>
    <w:rsid w:val="25E8A8D3"/>
    <w:rsid w:val="261F4F6D"/>
    <w:rsid w:val="265880C0"/>
    <w:rsid w:val="26DDB2CD"/>
    <w:rsid w:val="27084331"/>
    <w:rsid w:val="27087BB4"/>
    <w:rsid w:val="2712066E"/>
    <w:rsid w:val="273FF0EA"/>
    <w:rsid w:val="275FFA2D"/>
    <w:rsid w:val="27ADD122"/>
    <w:rsid w:val="285DCA22"/>
    <w:rsid w:val="2879CF4C"/>
    <w:rsid w:val="290ADD56"/>
    <w:rsid w:val="2976FA20"/>
    <w:rsid w:val="29A199C2"/>
    <w:rsid w:val="2A49A730"/>
    <w:rsid w:val="2A81A245"/>
    <w:rsid w:val="2A97FB0F"/>
    <w:rsid w:val="2AA0CE9A"/>
    <w:rsid w:val="2B076BDB"/>
    <w:rsid w:val="2B16B482"/>
    <w:rsid w:val="2B395AFC"/>
    <w:rsid w:val="2B928324"/>
    <w:rsid w:val="2BDFB509"/>
    <w:rsid w:val="2C2955BB"/>
    <w:rsid w:val="2CB95380"/>
    <w:rsid w:val="2CD52B5D"/>
    <w:rsid w:val="2E0384A9"/>
    <w:rsid w:val="2E120F5E"/>
    <w:rsid w:val="2E68F80D"/>
    <w:rsid w:val="2E6B47A8"/>
    <w:rsid w:val="2EAD493F"/>
    <w:rsid w:val="2EE50979"/>
    <w:rsid w:val="2F138D99"/>
    <w:rsid w:val="2F4416F0"/>
    <w:rsid w:val="2FF411E4"/>
    <w:rsid w:val="305DDAB3"/>
    <w:rsid w:val="3080D9DA"/>
    <w:rsid w:val="30B8E8B4"/>
    <w:rsid w:val="30C968E1"/>
    <w:rsid w:val="31D1321F"/>
    <w:rsid w:val="324B2E5B"/>
    <w:rsid w:val="3277BAAD"/>
    <w:rsid w:val="32DD60E2"/>
    <w:rsid w:val="32EA49A4"/>
    <w:rsid w:val="33C46F79"/>
    <w:rsid w:val="33E94A8E"/>
    <w:rsid w:val="341719F1"/>
    <w:rsid w:val="341EF245"/>
    <w:rsid w:val="349D65CF"/>
    <w:rsid w:val="34E1B6A5"/>
    <w:rsid w:val="34E84299"/>
    <w:rsid w:val="353934FA"/>
    <w:rsid w:val="3589A627"/>
    <w:rsid w:val="36801CCA"/>
    <w:rsid w:val="36B3F3DA"/>
    <w:rsid w:val="36D1E55A"/>
    <w:rsid w:val="371AE591"/>
    <w:rsid w:val="37671034"/>
    <w:rsid w:val="37ABEB46"/>
    <w:rsid w:val="37F15715"/>
    <w:rsid w:val="384C9EBB"/>
    <w:rsid w:val="38BB5269"/>
    <w:rsid w:val="396DBF82"/>
    <w:rsid w:val="397FF5BA"/>
    <w:rsid w:val="3A2E527D"/>
    <w:rsid w:val="3A52A2CA"/>
    <w:rsid w:val="3A5722CA"/>
    <w:rsid w:val="3A6522BC"/>
    <w:rsid w:val="3AE3BED9"/>
    <w:rsid w:val="3B0CA753"/>
    <w:rsid w:val="3BCF815E"/>
    <w:rsid w:val="3C0A2DE2"/>
    <w:rsid w:val="3C0A2DE2"/>
    <w:rsid w:val="3C16E84C"/>
    <w:rsid w:val="3CEF5E4E"/>
    <w:rsid w:val="3D1E5EAB"/>
    <w:rsid w:val="3D4C64D5"/>
    <w:rsid w:val="3E099C8A"/>
    <w:rsid w:val="3E444815"/>
    <w:rsid w:val="3E684315"/>
    <w:rsid w:val="3E9FF0CE"/>
    <w:rsid w:val="3EAA54E5"/>
    <w:rsid w:val="3EC265F6"/>
    <w:rsid w:val="3ED82B65"/>
    <w:rsid w:val="3EF44309"/>
    <w:rsid w:val="3F4A2ED3"/>
    <w:rsid w:val="3FFAE513"/>
    <w:rsid w:val="411EAC04"/>
    <w:rsid w:val="4169D545"/>
    <w:rsid w:val="41E1A229"/>
    <w:rsid w:val="424FDECB"/>
    <w:rsid w:val="4273D528"/>
    <w:rsid w:val="427562AE"/>
    <w:rsid w:val="430C4969"/>
    <w:rsid w:val="4362CBB2"/>
    <w:rsid w:val="4386E08A"/>
    <w:rsid w:val="43A27DFC"/>
    <w:rsid w:val="43D57550"/>
    <w:rsid w:val="44327AC8"/>
    <w:rsid w:val="44831455"/>
    <w:rsid w:val="4526E431"/>
    <w:rsid w:val="45AD0370"/>
    <w:rsid w:val="45E5446E"/>
    <w:rsid w:val="46017EC7"/>
    <w:rsid w:val="4628135C"/>
    <w:rsid w:val="4653682B"/>
    <w:rsid w:val="468505BD"/>
    <w:rsid w:val="479F85F1"/>
    <w:rsid w:val="47ACF718"/>
    <w:rsid w:val="481588BE"/>
    <w:rsid w:val="498A22E3"/>
    <w:rsid w:val="49A77452"/>
    <w:rsid w:val="49AB2E3F"/>
    <w:rsid w:val="49B8812D"/>
    <w:rsid w:val="4A9EF132"/>
    <w:rsid w:val="4ABCC246"/>
    <w:rsid w:val="4B6BD64B"/>
    <w:rsid w:val="4B78443E"/>
    <w:rsid w:val="4B810306"/>
    <w:rsid w:val="4B95CECA"/>
    <w:rsid w:val="4C246450"/>
    <w:rsid w:val="4C444C4D"/>
    <w:rsid w:val="4C8E263A"/>
    <w:rsid w:val="4CE83469"/>
    <w:rsid w:val="4CF44741"/>
    <w:rsid w:val="4D1CD367"/>
    <w:rsid w:val="4D7F7D4B"/>
    <w:rsid w:val="4E625965"/>
    <w:rsid w:val="4E70309E"/>
    <w:rsid w:val="4E7AE575"/>
    <w:rsid w:val="4F13220D"/>
    <w:rsid w:val="4F350675"/>
    <w:rsid w:val="4FBD5624"/>
    <w:rsid w:val="5005CB8D"/>
    <w:rsid w:val="501B5F59"/>
    <w:rsid w:val="5028CDCE"/>
    <w:rsid w:val="50547429"/>
    <w:rsid w:val="510E32B6"/>
    <w:rsid w:val="51EF98DB"/>
    <w:rsid w:val="538A1940"/>
    <w:rsid w:val="542CAB1B"/>
    <w:rsid w:val="55B53CD4"/>
    <w:rsid w:val="566BD7C7"/>
    <w:rsid w:val="56E00955"/>
    <w:rsid w:val="57A98ED9"/>
    <w:rsid w:val="57CADD1E"/>
    <w:rsid w:val="57E4057B"/>
    <w:rsid w:val="58089F5E"/>
    <w:rsid w:val="5939A565"/>
    <w:rsid w:val="5A2B509D"/>
    <w:rsid w:val="5AF5D6FD"/>
    <w:rsid w:val="5B474783"/>
    <w:rsid w:val="5B59687D"/>
    <w:rsid w:val="5B7284AB"/>
    <w:rsid w:val="5B7D52C4"/>
    <w:rsid w:val="5C91A75E"/>
    <w:rsid w:val="5CF538DE"/>
    <w:rsid w:val="5D5D383A"/>
    <w:rsid w:val="5DDB7AE7"/>
    <w:rsid w:val="5E118D69"/>
    <w:rsid w:val="5E1E8130"/>
    <w:rsid w:val="5E2D77BF"/>
    <w:rsid w:val="5E58BF6E"/>
    <w:rsid w:val="5F188E09"/>
    <w:rsid w:val="5F94356D"/>
    <w:rsid w:val="5F9AC132"/>
    <w:rsid w:val="602320E8"/>
    <w:rsid w:val="6085E9F7"/>
    <w:rsid w:val="60B6855C"/>
    <w:rsid w:val="6116E3DB"/>
    <w:rsid w:val="613005CE"/>
    <w:rsid w:val="61C5BE94"/>
    <w:rsid w:val="61FF79EB"/>
    <w:rsid w:val="623A297F"/>
    <w:rsid w:val="62AEEC0A"/>
    <w:rsid w:val="632442ED"/>
    <w:rsid w:val="63618EF5"/>
    <w:rsid w:val="63F347A2"/>
    <w:rsid w:val="644ABC6B"/>
    <w:rsid w:val="64544725"/>
    <w:rsid w:val="651E2D49"/>
    <w:rsid w:val="65E68CCC"/>
    <w:rsid w:val="663D16F3"/>
    <w:rsid w:val="66A42521"/>
    <w:rsid w:val="66B620A2"/>
    <w:rsid w:val="66BF2391"/>
    <w:rsid w:val="67B27862"/>
    <w:rsid w:val="67CFAFE6"/>
    <w:rsid w:val="6851F103"/>
    <w:rsid w:val="6889C274"/>
    <w:rsid w:val="689DB349"/>
    <w:rsid w:val="68E7BBE8"/>
    <w:rsid w:val="6906A72F"/>
    <w:rsid w:val="6907D144"/>
    <w:rsid w:val="6961BD0A"/>
    <w:rsid w:val="6A2592D5"/>
    <w:rsid w:val="6AD82510"/>
    <w:rsid w:val="6B8991C5"/>
    <w:rsid w:val="6B8CAAFF"/>
    <w:rsid w:val="6C13E44A"/>
    <w:rsid w:val="6C3CA5F3"/>
    <w:rsid w:val="6D012934"/>
    <w:rsid w:val="6D402EE4"/>
    <w:rsid w:val="6D7BE007"/>
    <w:rsid w:val="6DE9BBB2"/>
    <w:rsid w:val="6E0198B9"/>
    <w:rsid w:val="6E211F60"/>
    <w:rsid w:val="6F2C4448"/>
    <w:rsid w:val="6F693B8F"/>
    <w:rsid w:val="6F81C79F"/>
    <w:rsid w:val="6FBD8A47"/>
    <w:rsid w:val="6FCF4291"/>
    <w:rsid w:val="6FFED1F4"/>
    <w:rsid w:val="701661C4"/>
    <w:rsid w:val="72968BB4"/>
    <w:rsid w:val="72C50FD4"/>
    <w:rsid w:val="731D05C1"/>
    <w:rsid w:val="73706AB8"/>
    <w:rsid w:val="74AE4919"/>
    <w:rsid w:val="754D64AB"/>
    <w:rsid w:val="758CFB58"/>
    <w:rsid w:val="75C93EE0"/>
    <w:rsid w:val="75D94961"/>
    <w:rsid w:val="761B2E52"/>
    <w:rsid w:val="761DF754"/>
    <w:rsid w:val="7620B497"/>
    <w:rsid w:val="76E9350C"/>
    <w:rsid w:val="7775F1B4"/>
    <w:rsid w:val="778320CC"/>
    <w:rsid w:val="77ADC4D6"/>
    <w:rsid w:val="77C0DE69"/>
    <w:rsid w:val="7847C6D2"/>
    <w:rsid w:val="784EEC70"/>
    <w:rsid w:val="7855F0A6"/>
    <w:rsid w:val="78759964"/>
    <w:rsid w:val="788C0B67"/>
    <w:rsid w:val="78DB9D85"/>
    <w:rsid w:val="7925E294"/>
    <w:rsid w:val="794C942C"/>
    <w:rsid w:val="79559816"/>
    <w:rsid w:val="795CAECA"/>
    <w:rsid w:val="79646C8D"/>
    <w:rsid w:val="798A8E41"/>
    <w:rsid w:val="79EDD706"/>
    <w:rsid w:val="7A14D5A3"/>
    <w:rsid w:val="7A20D5CE"/>
    <w:rsid w:val="7A43A425"/>
    <w:rsid w:val="7A9DAAB0"/>
    <w:rsid w:val="7AB6F95C"/>
    <w:rsid w:val="7ABAC18E"/>
    <w:rsid w:val="7AC7D918"/>
    <w:rsid w:val="7AD021B9"/>
    <w:rsid w:val="7AE8648D"/>
    <w:rsid w:val="7AF4F964"/>
    <w:rsid w:val="7BB037E2"/>
    <w:rsid w:val="7BDFB0E3"/>
    <w:rsid w:val="7CA5F680"/>
    <w:rsid w:val="7CF71D3E"/>
    <w:rsid w:val="7D7B8144"/>
    <w:rsid w:val="7EC5322A"/>
    <w:rsid w:val="7F1751A5"/>
    <w:rsid w:val="7F67DB3C"/>
    <w:rsid w:val="7F810399"/>
    <w:rsid w:val="7FE501B4"/>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253B536"/>
  <w15:docId w15:val="{3DEF7FCB-AE68-4512-A5D8-B90305E9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uiPriority="1" w:semiHidden="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7C4674"/>
    <w:pPr>
      <w:spacing w:after="0" w:line="240" w:lineRule="auto"/>
    </w:pPr>
    <w:rPr>
      <w:sz w:val="20"/>
      <w:lang w:val="en-US"/>
    </w:rPr>
  </w:style>
  <w:style w:type="paragraph" w:styleId="Heading1">
    <w:name w:val="heading 1"/>
    <w:basedOn w:val="Normal"/>
    <w:next w:val="BodyText"/>
    <w:link w:val="Heading1Char"/>
    <w:uiPriority w:val="9"/>
    <w:qFormat/>
    <w:rsid w:val="00C64213"/>
    <w:pPr>
      <w:keepNext/>
      <w:keepLines/>
      <w:numPr>
        <w:numId w:val="12"/>
      </w:numPr>
      <w:spacing w:before="120" w:after="120"/>
      <w:outlineLvl w:val="0"/>
    </w:pPr>
    <w:rPr>
      <w:rFonts w:asciiTheme="majorHAnsi" w:hAnsiTheme="majorHAnsi" w:eastAsiaTheme="majorEastAsia" w:cstheme="majorBidi"/>
      <w:b/>
      <w:bCs/>
      <w:caps/>
      <w:sz w:val="24"/>
      <w:szCs w:val="28"/>
    </w:rPr>
  </w:style>
  <w:style w:type="paragraph" w:styleId="Heading2">
    <w:name w:val="heading 2"/>
    <w:basedOn w:val="Normal"/>
    <w:next w:val="BodyText"/>
    <w:link w:val="Heading2Char"/>
    <w:uiPriority w:val="9"/>
    <w:unhideWhenUsed/>
    <w:qFormat/>
    <w:rsid w:val="00C64213"/>
    <w:pPr>
      <w:keepNext/>
      <w:keepLines/>
      <w:numPr>
        <w:ilvl w:val="1"/>
        <w:numId w:val="12"/>
      </w:numPr>
      <w:spacing w:before="240" w:after="200"/>
      <w:outlineLvl w:val="1"/>
    </w:pPr>
    <w:rPr>
      <w:rFonts w:asciiTheme="majorHAnsi" w:hAnsiTheme="majorHAnsi" w:eastAsiaTheme="majorEastAsia" w:cstheme="majorBidi"/>
      <w:b/>
      <w:bCs/>
      <w:sz w:val="24"/>
      <w:szCs w:val="26"/>
    </w:rPr>
  </w:style>
  <w:style w:type="paragraph" w:styleId="Heading3">
    <w:name w:val="heading 3"/>
    <w:basedOn w:val="Normal"/>
    <w:next w:val="Normal"/>
    <w:link w:val="Heading3Char"/>
    <w:uiPriority w:val="9"/>
    <w:rsid w:val="007C4674"/>
    <w:pPr>
      <w:keepNext/>
      <w:keepLines/>
      <w:numPr>
        <w:ilvl w:val="2"/>
        <w:numId w:val="12"/>
      </w:numPr>
      <w:spacing w:before="240" w:after="200"/>
      <w:ind w:left="720"/>
      <w:outlineLvl w:val="2"/>
    </w:pPr>
    <w:rPr>
      <w:rFonts w:asciiTheme="majorHAnsi" w:hAnsiTheme="majorHAnsi" w:eastAsiaTheme="majorEastAsia" w:cstheme="majorBidi"/>
      <w:bCs/>
      <w:sz w:val="28"/>
    </w:rPr>
  </w:style>
  <w:style w:type="paragraph" w:styleId="Heading4">
    <w:name w:val="heading 4"/>
    <w:basedOn w:val="Normal"/>
    <w:next w:val="Normal"/>
    <w:link w:val="Heading4Char"/>
    <w:uiPriority w:val="9"/>
    <w:qFormat/>
    <w:rsid w:val="008057D4"/>
    <w:pPr>
      <w:keepNext/>
      <w:keepLines/>
      <w:numPr>
        <w:ilvl w:val="3"/>
        <w:numId w:val="12"/>
      </w:numPr>
      <w:spacing w:before="240" w:after="200"/>
      <w:outlineLvl w:val="3"/>
    </w:pPr>
    <w:rPr>
      <w:rFonts w:asciiTheme="majorHAnsi" w:hAnsiTheme="majorHAnsi" w:eastAsiaTheme="majorEastAsia" w:cstheme="majorBidi"/>
      <w:bCs/>
      <w:iCs/>
      <w:sz w:val="24"/>
    </w:rPr>
  </w:style>
  <w:style w:type="paragraph" w:styleId="Heading5">
    <w:name w:val="heading 5"/>
    <w:basedOn w:val="Normal"/>
    <w:next w:val="Normal"/>
    <w:link w:val="Heading5Char"/>
    <w:uiPriority w:val="9"/>
    <w:qFormat/>
    <w:rsid w:val="008057D4"/>
    <w:pPr>
      <w:keepNext/>
      <w:keepLines/>
      <w:numPr>
        <w:ilvl w:val="4"/>
        <w:numId w:val="12"/>
      </w:numPr>
      <w:spacing w:before="240" w:after="200"/>
      <w:ind w:left="1008"/>
      <w:outlineLvl w:val="4"/>
    </w:pPr>
    <w:rPr>
      <w:rFonts w:asciiTheme="majorHAnsi" w:hAnsiTheme="majorHAnsi" w:eastAsiaTheme="majorEastAsia" w:cstheme="majorBidi"/>
      <w:sz w:val="24"/>
    </w:rPr>
  </w:style>
  <w:style w:type="paragraph" w:styleId="Heading6">
    <w:name w:val="heading 6"/>
    <w:basedOn w:val="Normal"/>
    <w:next w:val="Normal"/>
    <w:link w:val="Heading6Char"/>
    <w:uiPriority w:val="9"/>
    <w:semiHidden/>
    <w:qFormat/>
    <w:rsid w:val="00AC67C8"/>
    <w:pPr>
      <w:keepNext/>
      <w:keepLines/>
      <w:numPr>
        <w:ilvl w:val="5"/>
        <w:numId w:val="12"/>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AC67C8"/>
    <w:pPr>
      <w:keepNext/>
      <w:keepLines/>
      <w:numPr>
        <w:ilvl w:val="6"/>
        <w:numId w:val="12"/>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C67C8"/>
    <w:pPr>
      <w:keepNext/>
      <w:keepLines/>
      <w:numPr>
        <w:ilvl w:val="7"/>
        <w:numId w:val="12"/>
      </w:numPr>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AC67C8"/>
    <w:pPr>
      <w:keepNext/>
      <w:keepLines/>
      <w:numPr>
        <w:ilvl w:val="8"/>
        <w:numId w:val="12"/>
      </w:numPr>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styleId="ClosingChar" w:customStyle="1">
    <w:name w:val="Closing Char"/>
    <w:basedOn w:val="DefaultParagraphFont"/>
    <w:link w:val="Closing"/>
    <w:uiPriority w:val="99"/>
    <w:semiHidden/>
    <w:rsid w:val="00746442"/>
    <w:rPr>
      <w:sz w:val="20"/>
    </w:rPr>
  </w:style>
  <w:style w:type="paragraph" w:styleId="BodyText">
    <w:name w:val="Body Text"/>
    <w:basedOn w:val="Normal"/>
    <w:link w:val="BodyTextChar"/>
    <w:uiPriority w:val="99"/>
    <w:qFormat/>
    <w:rsid w:val="0037004F"/>
    <w:rPr>
      <w:rFonts w:ascii="Cambria" w:hAnsi="Cambria"/>
      <w:sz w:val="22"/>
    </w:rPr>
  </w:style>
  <w:style w:type="character" w:styleId="BodyTextChar" w:customStyle="1">
    <w:name w:val="Body Text Char"/>
    <w:basedOn w:val="DefaultParagraphFont"/>
    <w:link w:val="BodyText"/>
    <w:uiPriority w:val="99"/>
    <w:rsid w:val="0037004F"/>
    <w:rPr>
      <w:rFonts w:ascii="Cambria" w:hAnsi="Cambria"/>
    </w:rPr>
  </w:style>
  <w:style w:type="paragraph" w:styleId="Title">
    <w:name w:val="Title"/>
    <w:basedOn w:val="Normal"/>
    <w:link w:val="TitleChar"/>
    <w:uiPriority w:val="10"/>
    <w:qFormat/>
    <w:rsid w:val="00E96EDD"/>
    <w:pPr>
      <w:contextualSpacing/>
      <w:jc w:val="center"/>
    </w:pPr>
    <w:rPr>
      <w:rFonts w:asciiTheme="majorHAnsi" w:hAnsiTheme="majorHAnsi" w:eastAsiaTheme="majorEastAsia" w:cstheme="majorBidi"/>
      <w:spacing w:val="5"/>
      <w:kern w:val="28"/>
      <w:sz w:val="84"/>
      <w:szCs w:val="52"/>
    </w:rPr>
  </w:style>
  <w:style w:type="character" w:styleId="TitleChar" w:customStyle="1">
    <w:name w:val="Title Char"/>
    <w:basedOn w:val="DefaultParagraphFont"/>
    <w:link w:val="Title"/>
    <w:uiPriority w:val="10"/>
    <w:rsid w:val="00E96EDD"/>
    <w:rPr>
      <w:rFonts w:asciiTheme="majorHAnsi" w:hAnsiTheme="majorHAnsi" w:eastAsiaTheme="majorEastAsia" w:cstheme="majorBidi"/>
      <w:spacing w:val="5"/>
      <w:kern w:val="28"/>
      <w:sz w:val="84"/>
      <w:szCs w:val="52"/>
    </w:rPr>
  </w:style>
  <w:style w:type="paragraph" w:styleId="Subtitle">
    <w:name w:val="Subtitle"/>
    <w:basedOn w:val="Normal"/>
    <w:next w:val="Normal"/>
    <w:link w:val="SubtitleChar"/>
    <w:uiPriority w:val="11"/>
    <w:rsid w:val="002E783C"/>
    <w:pPr>
      <w:numPr>
        <w:ilvl w:val="1"/>
      </w:numPr>
    </w:pPr>
    <w:rPr>
      <w:rFonts w:asciiTheme="majorHAnsi" w:hAnsiTheme="majorHAnsi" w:eastAsiaTheme="majorEastAsia" w:cstheme="majorBidi"/>
      <w:i/>
      <w:iCs/>
      <w:spacing w:val="15"/>
      <w:sz w:val="24"/>
      <w:szCs w:val="24"/>
    </w:rPr>
  </w:style>
  <w:style w:type="character" w:styleId="SubtitleChar" w:customStyle="1">
    <w:name w:val="Subtitle Char"/>
    <w:basedOn w:val="DefaultParagraphFont"/>
    <w:link w:val="Subtitle"/>
    <w:uiPriority w:val="11"/>
    <w:rsid w:val="002E783C"/>
    <w:rPr>
      <w:rFonts w:asciiTheme="majorHAnsi" w:hAnsiTheme="majorHAnsi" w:eastAsiaTheme="majorEastAsia" w:cstheme="majorBidi"/>
      <w:i/>
      <w:iCs/>
      <w:spacing w:val="15"/>
      <w:sz w:val="24"/>
      <w:szCs w:val="24"/>
    </w:rPr>
  </w:style>
  <w:style w:type="character" w:styleId="Heading1Char" w:customStyle="1">
    <w:name w:val="Heading 1 Char"/>
    <w:basedOn w:val="DefaultParagraphFont"/>
    <w:link w:val="Heading1"/>
    <w:uiPriority w:val="9"/>
    <w:rsid w:val="00C64213"/>
    <w:rPr>
      <w:rFonts w:asciiTheme="majorHAnsi" w:hAnsiTheme="majorHAnsi" w:eastAsiaTheme="majorEastAsia" w:cstheme="majorBidi"/>
      <w:b/>
      <w:bCs/>
      <w:caps/>
      <w:sz w:val="24"/>
      <w:szCs w:val="28"/>
    </w:rPr>
  </w:style>
  <w:style w:type="character" w:styleId="Heading2Char" w:customStyle="1">
    <w:name w:val="Heading 2 Char"/>
    <w:basedOn w:val="DefaultParagraphFont"/>
    <w:link w:val="Heading2"/>
    <w:uiPriority w:val="9"/>
    <w:rsid w:val="00C64213"/>
    <w:rPr>
      <w:rFonts w:asciiTheme="majorHAnsi" w:hAnsiTheme="majorHAnsi" w:eastAsiaTheme="majorEastAsia" w:cstheme="majorBidi"/>
      <w:b/>
      <w:bCs/>
      <w:sz w:val="24"/>
      <w:szCs w:val="26"/>
    </w:rPr>
  </w:style>
  <w:style w:type="paragraph" w:styleId="Header">
    <w:name w:val="header"/>
    <w:basedOn w:val="Normal"/>
    <w:link w:val="HeaderChar"/>
    <w:uiPriority w:val="99"/>
    <w:unhideWhenUsed/>
    <w:rsid w:val="006D4E28"/>
    <w:pPr>
      <w:tabs>
        <w:tab w:val="left" w:pos="1440"/>
        <w:tab w:val="left" w:pos="3703"/>
        <w:tab w:val="left" w:pos="5891"/>
        <w:tab w:val="right" w:pos="8789"/>
      </w:tabs>
    </w:pPr>
    <w:rPr>
      <w:color w:val="646464"/>
    </w:rPr>
  </w:style>
  <w:style w:type="character" w:styleId="HeaderChar" w:customStyle="1">
    <w:name w:val="Header Char"/>
    <w:basedOn w:val="DefaultParagraphFont"/>
    <w:link w:val="Header"/>
    <w:uiPriority w:val="99"/>
    <w:rsid w:val="006D4E28"/>
    <w:rPr>
      <w:color w:val="646464"/>
      <w:sz w:val="20"/>
    </w:rPr>
  </w:style>
  <w:style w:type="paragraph" w:styleId="Footer">
    <w:name w:val="footer"/>
    <w:basedOn w:val="Normal"/>
    <w:link w:val="FooterChar"/>
    <w:uiPriority w:val="99"/>
    <w:rsid w:val="00AC67C8"/>
    <w:pPr>
      <w:tabs>
        <w:tab w:val="center" w:pos="4536"/>
        <w:tab w:val="right" w:pos="9072"/>
      </w:tabs>
    </w:pPr>
  </w:style>
  <w:style w:type="character" w:styleId="FooterChar" w:customStyle="1">
    <w:name w:val="Footer Char"/>
    <w:basedOn w:val="DefaultParagraphFont"/>
    <w:link w:val="Footer"/>
    <w:uiPriority w:val="99"/>
    <w:rsid w:val="00746442"/>
    <w:rPr>
      <w:sz w:val="20"/>
    </w:rPr>
  </w:style>
  <w:style w:type="character" w:styleId="Heading3Char" w:customStyle="1">
    <w:name w:val="Heading 3 Char"/>
    <w:basedOn w:val="DefaultParagraphFont"/>
    <w:link w:val="Heading3"/>
    <w:uiPriority w:val="9"/>
    <w:rsid w:val="007C4674"/>
    <w:rPr>
      <w:rFonts w:asciiTheme="majorHAnsi" w:hAnsiTheme="majorHAnsi" w:eastAsiaTheme="majorEastAsia" w:cstheme="majorBidi"/>
      <w:bCs/>
      <w:sz w:val="28"/>
    </w:rPr>
  </w:style>
  <w:style w:type="character" w:styleId="Heading4Char" w:customStyle="1">
    <w:name w:val="Heading 4 Char"/>
    <w:basedOn w:val="DefaultParagraphFont"/>
    <w:link w:val="Heading4"/>
    <w:uiPriority w:val="9"/>
    <w:rsid w:val="008057D4"/>
    <w:rPr>
      <w:rFonts w:asciiTheme="majorHAnsi" w:hAnsiTheme="majorHAnsi" w:eastAsiaTheme="majorEastAsia" w:cstheme="majorBidi"/>
      <w:bCs/>
      <w:iCs/>
      <w:sz w:val="24"/>
    </w:rPr>
  </w:style>
  <w:style w:type="character" w:styleId="Heading5Char" w:customStyle="1">
    <w:name w:val="Heading 5 Char"/>
    <w:basedOn w:val="DefaultParagraphFont"/>
    <w:link w:val="Heading5"/>
    <w:uiPriority w:val="9"/>
    <w:rsid w:val="008057D4"/>
    <w:rPr>
      <w:rFonts w:asciiTheme="majorHAnsi" w:hAnsiTheme="majorHAnsi" w:eastAsiaTheme="majorEastAsia" w:cstheme="majorBidi"/>
      <w:sz w:val="24"/>
    </w:rPr>
  </w:style>
  <w:style w:type="character" w:styleId="Heading6Char" w:customStyle="1">
    <w:name w:val="Heading 6 Char"/>
    <w:basedOn w:val="DefaultParagraphFont"/>
    <w:link w:val="Heading6"/>
    <w:uiPriority w:val="9"/>
    <w:semiHidden/>
    <w:rsid w:val="007C4674"/>
    <w:rPr>
      <w:rFonts w:asciiTheme="majorHAnsi" w:hAnsiTheme="majorHAnsi" w:eastAsiaTheme="majorEastAsia" w:cstheme="majorBidi"/>
      <w:i/>
      <w:iCs/>
      <w:color w:val="243F60" w:themeColor="accent1" w:themeShade="7F"/>
      <w:sz w:val="20"/>
    </w:rPr>
  </w:style>
  <w:style w:type="character" w:styleId="Heading7Char" w:customStyle="1">
    <w:name w:val="Heading 7 Char"/>
    <w:basedOn w:val="DefaultParagraphFont"/>
    <w:link w:val="Heading7"/>
    <w:uiPriority w:val="9"/>
    <w:semiHidden/>
    <w:rsid w:val="00AC67C8"/>
    <w:rPr>
      <w:rFonts w:asciiTheme="majorHAnsi" w:hAnsiTheme="majorHAnsi" w:eastAsiaTheme="majorEastAsia" w:cstheme="majorBidi"/>
      <w:i/>
      <w:iCs/>
      <w:color w:val="404040" w:themeColor="text1" w:themeTint="BF"/>
      <w:sz w:val="20"/>
    </w:rPr>
  </w:style>
  <w:style w:type="character" w:styleId="Heading8Char" w:customStyle="1">
    <w:name w:val="Heading 8 Char"/>
    <w:basedOn w:val="DefaultParagraphFont"/>
    <w:link w:val="Heading8"/>
    <w:uiPriority w:val="9"/>
    <w:semiHidden/>
    <w:rsid w:val="00AC67C8"/>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AC67C8"/>
    <w:rPr>
      <w:rFonts w:asciiTheme="majorHAnsi" w:hAnsiTheme="majorHAnsi" w:eastAsiaTheme="majorEastAsia" w:cstheme="majorBidi"/>
      <w:i/>
      <w:iCs/>
      <w:color w:val="404040" w:themeColor="text1" w:themeTint="BF"/>
      <w:sz w:val="20"/>
      <w:szCs w:val="20"/>
    </w:rPr>
  </w:style>
  <w:style w:type="paragraph" w:styleId="UnrOverskrift1" w:customStyle="1">
    <w:name w:val="Unr. Overskrift 1"/>
    <w:basedOn w:val="Heading1"/>
    <w:next w:val="BodyText"/>
    <w:qFormat/>
    <w:rsid w:val="006F7E88"/>
    <w:pPr>
      <w:numPr>
        <w:numId w:val="0"/>
      </w:numPr>
      <w:spacing w:before="240"/>
    </w:pPr>
    <w:rPr>
      <w:sz w:val="26"/>
    </w:rPr>
  </w:style>
  <w:style w:type="paragraph" w:styleId="UnrOverskrift2" w:customStyle="1">
    <w:name w:val="Unr. Overskrift 2"/>
    <w:basedOn w:val="Heading2"/>
    <w:next w:val="BodyText"/>
    <w:qFormat/>
    <w:rsid w:val="005211D4"/>
    <w:pPr>
      <w:numPr>
        <w:ilvl w:val="0"/>
        <w:numId w:val="0"/>
      </w:numPr>
    </w:pPr>
  </w:style>
  <w:style w:type="table" w:styleId="TableGrid">
    <w:name w:val="Table Grid"/>
    <w:basedOn w:val="TableNormal"/>
    <w:uiPriority w:val="59"/>
    <w:rsid w:val="005211D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CF67ED"/>
    <w:rPr>
      <w:rFonts w:ascii="Tahoma" w:hAnsi="Tahoma" w:cs="Tahoma"/>
      <w:sz w:val="16"/>
      <w:szCs w:val="16"/>
    </w:rPr>
  </w:style>
  <w:style w:type="character" w:styleId="BalloonTextChar" w:customStyle="1">
    <w:name w:val="Balloon Text Char"/>
    <w:basedOn w:val="DefaultParagraphFont"/>
    <w:link w:val="BalloonText"/>
    <w:uiPriority w:val="99"/>
    <w:semiHidden/>
    <w:rsid w:val="00CF67ED"/>
    <w:rPr>
      <w:rFonts w:ascii="Tahoma" w:hAnsi="Tahoma" w:cs="Tahoma"/>
      <w:sz w:val="16"/>
      <w:szCs w:val="16"/>
    </w:rPr>
  </w:style>
  <w:style w:type="character" w:styleId="PlaceholderText">
    <w:name w:val="Placeholder Text"/>
    <w:basedOn w:val="DefaultParagraphFont"/>
    <w:uiPriority w:val="99"/>
    <w:semiHidden/>
    <w:rsid w:val="00CF67ED"/>
    <w:rPr>
      <w:color w:val="808080"/>
    </w:rPr>
  </w:style>
  <w:style w:type="paragraph" w:styleId="TOC1">
    <w:name w:val="toc 1"/>
    <w:basedOn w:val="Normal"/>
    <w:next w:val="Normal"/>
    <w:link w:val="TOC1Char"/>
    <w:autoRedefine/>
    <w:uiPriority w:val="39"/>
    <w:unhideWhenUsed/>
    <w:rsid w:val="007C4674"/>
    <w:pPr>
      <w:tabs>
        <w:tab w:val="left" w:pos="284"/>
        <w:tab w:val="right" w:leader="dot" w:pos="8777"/>
      </w:tabs>
      <w:spacing w:before="120" w:after="100"/>
    </w:pPr>
    <w:rPr>
      <w:caps/>
      <w:sz w:val="28"/>
    </w:rPr>
  </w:style>
  <w:style w:type="paragraph" w:styleId="TOC2">
    <w:name w:val="toc 2"/>
    <w:basedOn w:val="Normal"/>
    <w:next w:val="Normal"/>
    <w:autoRedefine/>
    <w:uiPriority w:val="39"/>
    <w:unhideWhenUsed/>
    <w:rsid w:val="004205AA"/>
    <w:pPr>
      <w:tabs>
        <w:tab w:val="left" w:pos="1021"/>
        <w:tab w:val="right" w:leader="dot" w:pos="8778"/>
      </w:tabs>
      <w:ind w:left="680"/>
    </w:pPr>
    <w:rPr>
      <w:sz w:val="24"/>
    </w:rPr>
  </w:style>
  <w:style w:type="character" w:styleId="Hyperlink">
    <w:name w:val="Hyperlink"/>
    <w:basedOn w:val="DefaultParagraphFont"/>
    <w:uiPriority w:val="99"/>
    <w:unhideWhenUsed/>
    <w:rsid w:val="00E96592"/>
    <w:rPr>
      <w:color w:val="0000FF" w:themeColor="hyperlink"/>
      <w:u w:val="single"/>
    </w:rPr>
  </w:style>
  <w:style w:type="paragraph" w:styleId="TOC3">
    <w:name w:val="toc 3"/>
    <w:basedOn w:val="Normal"/>
    <w:next w:val="Normal"/>
    <w:autoRedefine/>
    <w:uiPriority w:val="39"/>
    <w:rsid w:val="004205AA"/>
    <w:pPr>
      <w:tabs>
        <w:tab w:val="left" w:pos="1219"/>
        <w:tab w:val="right" w:leader="dot" w:pos="8778"/>
      </w:tabs>
      <w:ind w:left="680"/>
    </w:pPr>
    <w:rPr>
      <w:sz w:val="24"/>
    </w:rPr>
  </w:style>
  <w:style w:type="paragraph" w:styleId="TOC4">
    <w:name w:val="toc 4"/>
    <w:basedOn w:val="Normal"/>
    <w:next w:val="Normal"/>
    <w:autoRedefine/>
    <w:uiPriority w:val="39"/>
    <w:rsid w:val="004205AA"/>
    <w:pPr>
      <w:tabs>
        <w:tab w:val="left" w:pos="1361"/>
        <w:tab w:val="right" w:leader="dot" w:pos="8778"/>
      </w:tabs>
      <w:ind w:left="680"/>
    </w:pPr>
    <w:rPr>
      <w:sz w:val="24"/>
    </w:rPr>
  </w:style>
  <w:style w:type="paragraph" w:styleId="TOC5">
    <w:name w:val="toc 5"/>
    <w:basedOn w:val="Normal"/>
    <w:next w:val="Normal"/>
    <w:autoRedefine/>
    <w:uiPriority w:val="39"/>
    <w:rsid w:val="004205AA"/>
    <w:pPr>
      <w:tabs>
        <w:tab w:val="left" w:pos="1531"/>
        <w:tab w:val="right" w:leader="dot" w:pos="8778"/>
      </w:tabs>
      <w:ind w:left="680"/>
    </w:pPr>
    <w:rPr>
      <w:sz w:val="24"/>
    </w:rPr>
  </w:style>
  <w:style w:type="paragraph" w:styleId="Stiltopptekst" w:customStyle="1">
    <w:name w:val="Stil topptekst"/>
    <w:basedOn w:val="Header"/>
    <w:link w:val="StiltopptekstTegn"/>
    <w:qFormat/>
    <w:rsid w:val="00E24AC3"/>
    <w:pPr>
      <w:jc w:val="center"/>
    </w:pPr>
    <w:rPr>
      <w:sz w:val="22"/>
    </w:rPr>
  </w:style>
  <w:style w:type="character" w:styleId="StiltopptekstTegn" w:customStyle="1">
    <w:name w:val="Stil topptekst Tegn"/>
    <w:basedOn w:val="HeaderChar"/>
    <w:link w:val="Stiltopptekst"/>
    <w:rsid w:val="00E24AC3"/>
    <w:rPr>
      <w:color w:val="646464"/>
      <w:sz w:val="20"/>
    </w:rPr>
  </w:style>
  <w:style w:type="paragraph" w:styleId="Innhold" w:customStyle="1">
    <w:name w:val="Innhold"/>
    <w:basedOn w:val="TOC1"/>
    <w:link w:val="InnholdTegn"/>
    <w:rsid w:val="005849E5"/>
    <w:rPr>
      <w:noProof/>
      <w:sz w:val="24"/>
      <w:lang w:val="de-DE"/>
    </w:rPr>
  </w:style>
  <w:style w:type="paragraph" w:styleId="Stilbunntekst" w:customStyle="1">
    <w:name w:val="Stil bunntekst"/>
    <w:basedOn w:val="Footer"/>
    <w:link w:val="StilbunntekstTegn"/>
    <w:qFormat/>
    <w:rsid w:val="00133AEC"/>
    <w:pPr>
      <w:ind w:left="1701"/>
    </w:pPr>
  </w:style>
  <w:style w:type="character" w:styleId="TOC1Char" w:customStyle="1">
    <w:name w:val="TOC 1 Char"/>
    <w:basedOn w:val="DefaultParagraphFont"/>
    <w:link w:val="TOC1"/>
    <w:uiPriority w:val="39"/>
    <w:rsid w:val="005849E5"/>
    <w:rPr>
      <w:caps/>
      <w:sz w:val="28"/>
    </w:rPr>
  </w:style>
  <w:style w:type="character" w:styleId="InnholdTegn" w:customStyle="1">
    <w:name w:val="Innhold Tegn"/>
    <w:basedOn w:val="TOC1Char"/>
    <w:link w:val="Innhold"/>
    <w:rsid w:val="005849E5"/>
    <w:rPr>
      <w:caps/>
      <w:noProof/>
      <w:sz w:val="24"/>
      <w:lang w:val="de-DE"/>
    </w:rPr>
  </w:style>
  <w:style w:type="character" w:styleId="StilbunntekstTegn" w:customStyle="1">
    <w:name w:val="Stil bunntekst Tegn"/>
    <w:basedOn w:val="FooterChar"/>
    <w:link w:val="Stilbunntekst"/>
    <w:rsid w:val="00133AEC"/>
    <w:rPr>
      <w:sz w:val="20"/>
    </w:rPr>
  </w:style>
  <w:style w:type="paragraph" w:styleId="Overskrift3" w:customStyle="1">
    <w:name w:val="Overskrift3"/>
    <w:basedOn w:val="Heading3"/>
    <w:link w:val="Overskrift3Tegn"/>
    <w:qFormat/>
    <w:rsid w:val="00BA5BBA"/>
    <w:rPr>
      <w:i/>
      <w:sz w:val="22"/>
    </w:rPr>
  </w:style>
  <w:style w:type="character" w:styleId="Overskrift3Tegn" w:customStyle="1">
    <w:name w:val="Overskrift3 Tegn"/>
    <w:basedOn w:val="Heading3Char"/>
    <w:link w:val="Overskrift3"/>
    <w:rsid w:val="00BA5BBA"/>
    <w:rPr>
      <w:rFonts w:asciiTheme="majorHAnsi" w:hAnsiTheme="majorHAnsi" w:eastAsiaTheme="majorEastAsia" w:cstheme="majorBidi"/>
      <w:bCs/>
      <w:i/>
      <w:sz w:val="28"/>
    </w:rPr>
  </w:style>
  <w:style w:type="paragraph" w:styleId="Punktstil" w:customStyle="1">
    <w:name w:val="Punktstil"/>
    <w:basedOn w:val="BodyText"/>
    <w:link w:val="PunktstilTegn"/>
    <w:qFormat/>
    <w:rsid w:val="005A3066"/>
    <w:pPr>
      <w:numPr>
        <w:numId w:val="13"/>
      </w:numPr>
    </w:pPr>
  </w:style>
  <w:style w:type="character" w:styleId="PunktstilTegn" w:customStyle="1">
    <w:name w:val="Punktstil Tegn"/>
    <w:basedOn w:val="BodyTextChar"/>
    <w:link w:val="Punktstil"/>
    <w:rsid w:val="005A3066"/>
    <w:rPr>
      <w:rFonts w:ascii="Calibri" w:hAnsi="Calibri"/>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Cs w:val="20"/>
    </w:rPr>
  </w:style>
  <w:style w:type="character" w:styleId="CommentTextChar" w:customStyle="1">
    <w:name w:val="Comment Text Char"/>
    <w:basedOn w:val="DefaultParagraphFont"/>
    <w:link w:val="CommentText"/>
    <w:uiPriority w:val="99"/>
    <w:semiHidden/>
    <w:rPr>
      <w:sz w:val="20"/>
      <w:szCs w:val="20"/>
      <w:lang w:val="en-US"/>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eader" Target="header5.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glossaryDocument" Target="glossary/document.xml" Id="rId24"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ntTable" Target="fontTable.xml" Id="rId23" /><Relationship Type="http://schemas.openxmlformats.org/officeDocument/2006/relationships/footnotes" Target="foot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comments" Target="comments.xml" Id="Rb3cdc16d6ee546e4" /><Relationship Type="http://schemas.microsoft.com/office/2011/relationships/people" Target="people.xml" Id="Rf2d28150bcfe43a8" /><Relationship Type="http://schemas.microsoft.com/office/2011/relationships/commentsExtended" Target="commentsExtended.xml" Id="Rd380c2e2c1784ffb" /><Relationship Type="http://schemas.microsoft.com/office/2016/09/relationships/commentsIds" Target="commentsIds.xml" Id="R043a93ffc28e461f" /><Relationship Type="http://schemas.microsoft.com/office/2018/08/relationships/commentsExtensible" Target="commentsExtensible.xml" Id="R80feb60f72464c59" /><Relationship Type="http://schemas.openxmlformats.org/officeDocument/2006/relationships/image" Target="/media/image3.png" Id="R31cde33a60d74832" /></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norskoljeoggass.sharepoint.com/sites/Assets/Templates/Rapportmal_E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3528EBCA9447518F1E43B28DDE0487"/>
        <w:category>
          <w:name w:val="Generelt"/>
          <w:gallery w:val="placeholder"/>
        </w:category>
        <w:types>
          <w:type w:val="bbPlcHdr"/>
        </w:types>
        <w:behaviors>
          <w:behavior w:val="content"/>
        </w:behaviors>
        <w:guid w:val="{F5427D7A-F757-487F-AD85-02743951A748}"/>
      </w:docPartPr>
      <w:docPartBody>
        <w:p w:rsidR="00473D0B" w:rsidRDefault="00473D0B">
          <w:r w:rsidRPr="00CA68DA">
            <w:rPr>
              <w:rStyle w:val="PlaceholderText"/>
            </w:rPr>
            <w:t>[Tittel]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D0B"/>
    <w:rsid w:val="00473D0B"/>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rsk olje &amp; gass - system">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b:Sources>
</file>

<file path=customXml/item2.xml><?xml version="1.0" encoding="utf-8"?>
<ct:contentTypeSchema xmlns:ct="http://schemas.microsoft.com/office/2006/metadata/contentType" xmlns:ma="http://schemas.microsoft.com/office/2006/metadata/properties/metaAttributes" ct:_="" ma:_="" ma:contentTypeName="Dokument" ma:contentTypeID="0x010100B683F0627BDC504F9A7F9E795EBEC52A" ma:contentTypeVersion="6" ma:contentTypeDescription="Opprett et nytt dokument." ma:contentTypeScope="" ma:versionID="7eb09ba17e98844381df158e04ea6e04">
  <xsd:schema xmlns:xsd="http://www.w3.org/2001/XMLSchema" xmlns:xs="http://www.w3.org/2001/XMLSchema" xmlns:p="http://schemas.microsoft.com/office/2006/metadata/properties" xmlns:ns2="39c72963-d2eb-4ac6-bdda-acdd05bf650a" xmlns:ns3="b417bb19-6338-43d7-9f24-5a6255ffc00c" targetNamespace="http://schemas.microsoft.com/office/2006/metadata/properties" ma:root="true" ma:fieldsID="98508a1e051c4767acf99fb13aca68a0" ns2:_="" ns3:_="">
    <xsd:import namespace="39c72963-d2eb-4ac6-bdda-acdd05bf650a"/>
    <xsd:import namespace="b417bb19-6338-43d7-9f24-5a6255ffc0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72963-d2eb-4ac6-bdda-acdd05bf6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7bb19-6338-43d7-9f24-5a6255ffc00c"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root>
  <tema>Legg </tema>
  <nr/>
  <revNr/>
  <revDato/>
  <etablert/>
</root>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3341DD-4101-4227-B92E-D39C4A9EC146}">
  <ds:schemaRefs>
    <ds:schemaRef ds:uri="http://schemas.openxmlformats.org/officeDocument/2006/bibliography"/>
  </ds:schemaRefs>
</ds:datastoreItem>
</file>

<file path=customXml/itemProps2.xml><?xml version="1.0" encoding="utf-8"?>
<ds:datastoreItem xmlns:ds="http://schemas.openxmlformats.org/officeDocument/2006/customXml" ds:itemID="{93EA7891-044F-4183-AFDA-1D48876D9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72963-d2eb-4ac6-bdda-acdd05bf650a"/>
    <ds:schemaRef ds:uri="b417bb19-6338-43d7-9f24-5a6255ffc0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69D93-8216-4857-8946-1507A3E0D925}">
  <ds:schemaRefs/>
</ds:datastoreItem>
</file>

<file path=customXml/itemProps4.xml><?xml version="1.0" encoding="utf-8"?>
<ds:datastoreItem xmlns:ds="http://schemas.openxmlformats.org/officeDocument/2006/customXml" ds:itemID="{B6FEB772-92F9-4AD1-AC92-2D85CB46224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257B290-1261-48C0-B847-9915DFB23D2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Rapportmal_Eng.dotx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Marit Bjordal</dc:creator>
  <dc:description/>
  <lastModifiedBy>Magnus Svensson</lastModifiedBy>
  <revision>13</revision>
  <lastPrinted>2013-01-14T14:45:00.0000000Z</lastPrinted>
  <dcterms:created xsi:type="dcterms:W3CDTF">2022-04-19T12:35:00.0000000Z</dcterms:created>
  <dcterms:modified xsi:type="dcterms:W3CDTF">2022-04-22T12:21:00.9937721Z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ContentTypeId">
    <vt:lpwstr>0x010100B683F0627BDC504F9A7F9E795EBEC52A</vt:lpwstr>
  </property>
  <property fmtid="{D5CDD505-2E9C-101B-9397-08002B2CF9AE}" pid="4" name="TaxKeyword">
    <vt:lpwstr/>
  </property>
  <property fmtid="{D5CDD505-2E9C-101B-9397-08002B2CF9AE}" pid="5" name="DokumentType">
    <vt:lpwstr>4;#Rapport|d33a6f82-46c8-4433-b49c-eb75bd4ddef7</vt:lpwstr>
  </property>
  <property fmtid="{D5CDD505-2E9C-101B-9397-08002B2CF9AE}" pid="6" name="DokumentStatus">
    <vt:lpwstr/>
  </property>
</Properties>
</file>